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A21" w:rsidRDefault="00D05A21" w:rsidP="00D05A21">
      <w:pPr>
        <w:rPr>
          <w:ins w:id="0" w:author="Author"/>
          <w:rFonts w:ascii="Times New Roman" w:hAnsi="Times New Roman" w:cs="Times New Roman"/>
          <w:b/>
          <w:bCs/>
          <w:sz w:val="20"/>
          <w:szCs w:val="20"/>
          <w:lang w:val="en-US"/>
        </w:rPr>
      </w:pPr>
      <w:ins w:id="1" w:author="Author">
        <w:r>
          <w:rPr>
            <w:rFonts w:ascii="Times New Roman" w:hAnsi="Times New Roman" w:cs="Times New Roman"/>
            <w:b/>
            <w:bCs/>
            <w:sz w:val="20"/>
            <w:szCs w:val="20"/>
            <w:lang w:val="en-US"/>
          </w:rPr>
          <w:t>Annex III</w:t>
        </w:r>
      </w:ins>
    </w:p>
    <w:p w:rsidR="00873986" w:rsidRPr="00EF444F" w:rsidRDefault="00873986" w:rsidP="00873986">
      <w:pPr>
        <w:rPr>
          <w:rFonts w:ascii="Times New Roman" w:hAnsi="Times New Roman" w:cs="Times New Roman"/>
          <w:b/>
          <w:sz w:val="20"/>
          <w:szCs w:val="20"/>
          <w:lang w:val="en-GB"/>
        </w:rPr>
      </w:pPr>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 xml:space="preserve">Impact of long term guarantees </w:t>
      </w:r>
      <w:ins w:id="2" w:author="Author">
        <w:r w:rsidR="00D05A21" w:rsidRPr="00EF444F">
          <w:rPr>
            <w:rFonts w:ascii="Times New Roman" w:hAnsi="Times New Roman" w:cs="Times New Roman"/>
            <w:b/>
            <w:sz w:val="20"/>
            <w:szCs w:val="20"/>
            <w:lang w:val="en-GB"/>
          </w:rPr>
          <w:t xml:space="preserve">measures </w:t>
        </w:r>
      </w:ins>
      <w:r w:rsidRPr="00EF444F">
        <w:rPr>
          <w:rFonts w:ascii="Times New Roman" w:hAnsi="Times New Roman" w:cs="Times New Roman"/>
          <w:b/>
          <w:sz w:val="20"/>
          <w:szCs w:val="20"/>
          <w:lang w:val="en-GB"/>
        </w:rPr>
        <w:t xml:space="preserve">and </w:t>
      </w:r>
      <w:proofErr w:type="spellStart"/>
      <w:r w:rsidRPr="00EF444F">
        <w:rPr>
          <w:rFonts w:ascii="Times New Roman" w:hAnsi="Times New Roman" w:cs="Times New Roman"/>
          <w:b/>
          <w:sz w:val="20"/>
          <w:szCs w:val="20"/>
          <w:lang w:val="en-GB"/>
        </w:rPr>
        <w:t>transitional</w:t>
      </w:r>
      <w:del w:id="3" w:author="Author">
        <w:r w:rsidRPr="00EF444F" w:rsidDel="00D05A21">
          <w:rPr>
            <w:rFonts w:ascii="Times New Roman" w:hAnsi="Times New Roman" w:cs="Times New Roman"/>
            <w:b/>
            <w:sz w:val="20"/>
            <w:szCs w:val="20"/>
            <w:lang w:val="en-GB"/>
          </w:rPr>
          <w:delText xml:space="preserve"> measure</w:delText>
        </w:r>
      </w:del>
      <w:r w:rsidRPr="00EF444F">
        <w:rPr>
          <w:rFonts w:ascii="Times New Roman" w:hAnsi="Times New Roman" w:cs="Times New Roman"/>
          <w:b/>
          <w:sz w:val="20"/>
          <w:szCs w:val="20"/>
          <w:lang w:val="en-GB"/>
        </w:rPr>
        <w:t>s</w:t>
      </w:r>
      <w:proofErr w:type="spellEnd"/>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Pr="006F704C"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reported by identifying the </w:t>
      </w:r>
      <w:r w:rsidRPr="006F704C">
        <w:rPr>
          <w:rFonts w:ascii="Times New Roman" w:hAnsi="Times New Roman" w:cs="Times New Roman"/>
          <w:sz w:val="20"/>
          <w:szCs w:val="20"/>
          <w:lang w:val="en-GB"/>
        </w:rPr>
        <w:t>columns and lines as showed in the template in Annex I.</w:t>
      </w:r>
    </w:p>
    <w:p w:rsidR="00AC1B79" w:rsidRPr="006F704C" w:rsidRDefault="00AC1B79" w:rsidP="002D3D4B">
      <w:pPr>
        <w:jc w:val="both"/>
        <w:rPr>
          <w:rFonts w:ascii="Times New Roman" w:hAnsi="Times New Roman" w:cs="Times New Roman"/>
          <w:sz w:val="20"/>
          <w:szCs w:val="20"/>
          <w:lang w:val="en-US"/>
        </w:rPr>
      </w:pPr>
      <w:r w:rsidRPr="006F704C">
        <w:rPr>
          <w:rFonts w:ascii="Times New Roman" w:hAnsi="Times New Roman" w:cs="Times New Roman"/>
          <w:sz w:val="20"/>
          <w:szCs w:val="20"/>
          <w:lang w:val="en-US"/>
        </w:rPr>
        <w:t xml:space="preserve">This annex relates to annual submission of information for </w:t>
      </w:r>
      <w:del w:id="4" w:author="Author">
        <w:r w:rsidRPr="006F704C" w:rsidDel="00200EC4">
          <w:rPr>
            <w:rFonts w:ascii="Times New Roman" w:hAnsi="Times New Roman" w:cs="Times New Roman"/>
            <w:sz w:val="20"/>
            <w:szCs w:val="20"/>
            <w:lang w:val="en-US"/>
          </w:rPr>
          <w:delText>individual entities</w:delText>
        </w:r>
      </w:del>
      <w:ins w:id="5" w:author="Author">
        <w:r w:rsidR="00200EC4">
          <w:rPr>
            <w:rFonts w:ascii="Times New Roman" w:hAnsi="Times New Roman" w:cs="Times New Roman"/>
            <w:sz w:val="20"/>
            <w:szCs w:val="20"/>
            <w:lang w:val="en-US"/>
          </w:rPr>
          <w:t>groups</w:t>
        </w:r>
      </w:ins>
      <w:r w:rsidRPr="006F704C">
        <w:rPr>
          <w:rFonts w:ascii="Times New Roman" w:hAnsi="Times New Roman" w:cs="Times New Roman"/>
          <w:sz w:val="20"/>
          <w:szCs w:val="20"/>
          <w:lang w:val="en-US"/>
        </w:rPr>
        <w:t>.</w:t>
      </w:r>
    </w:p>
    <w:p w:rsidR="00C41668" w:rsidRDefault="00C41668" w:rsidP="002D3D4B">
      <w:pPr>
        <w:jc w:val="both"/>
        <w:rPr>
          <w:rFonts w:ascii="Times New Roman" w:hAnsi="Times New Roman" w:cs="Times New Roman"/>
          <w:sz w:val="20"/>
          <w:szCs w:val="20"/>
          <w:lang w:val="en-US"/>
        </w:rPr>
      </w:pPr>
      <w:r w:rsidRPr="006F704C">
        <w:rPr>
          <w:rFonts w:ascii="Times New Roman" w:hAnsi="Times New Roman" w:cs="Times New Roman"/>
          <w:sz w:val="20"/>
          <w:szCs w:val="20"/>
          <w:lang w:val="en-US"/>
        </w:rPr>
        <w:t xml:space="preserve">This template is applicable when at least one long term guarantee measure or transitional is used by </w:t>
      </w:r>
      <w:r w:rsidR="00962D3D" w:rsidRPr="006F704C">
        <w:rPr>
          <w:rFonts w:ascii="Times New Roman" w:hAnsi="Times New Roman" w:cs="Times New Roman"/>
          <w:sz w:val="20"/>
          <w:szCs w:val="20"/>
          <w:lang w:val="en-US"/>
        </w:rPr>
        <w:t>any</w:t>
      </w:r>
      <w:r w:rsidRPr="006F704C">
        <w:rPr>
          <w:rFonts w:ascii="Times New Roman" w:hAnsi="Times New Roman" w:cs="Times New Roman"/>
          <w:sz w:val="20"/>
          <w:szCs w:val="20"/>
          <w:lang w:val="en-US"/>
        </w:rPr>
        <w:t xml:space="preserve"> undertaking</w:t>
      </w:r>
      <w:r w:rsidR="00962D3D" w:rsidRPr="006F704C">
        <w:rPr>
          <w:rFonts w:ascii="Times New Roman" w:hAnsi="Times New Roman" w:cs="Times New Roman"/>
          <w:sz w:val="20"/>
          <w:szCs w:val="20"/>
          <w:lang w:val="en-US"/>
        </w:rPr>
        <w:t xml:space="preserve"> within the scope of the group</w:t>
      </w:r>
      <w:r w:rsidRPr="006F704C">
        <w:rPr>
          <w:rFonts w:ascii="Times New Roman" w:hAnsi="Times New Roman" w:cs="Times New Roman"/>
          <w:sz w:val="20"/>
          <w:szCs w:val="20"/>
          <w:lang w:val="en-US"/>
        </w:rPr>
        <w:t>.</w:t>
      </w:r>
    </w:p>
    <w:p w:rsidR="00873986" w:rsidRDefault="00873986" w:rsidP="002D3D4B">
      <w:pPr>
        <w:jc w:val="both"/>
        <w:rPr>
          <w:ins w:id="6" w:author="Autho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Pr>
          <w:rFonts w:ascii="Times New Roman" w:hAnsi="Times New Roman" w:cs="Times New Roman"/>
          <w:sz w:val="20"/>
          <w:szCs w:val="20"/>
          <w:lang w:val="en-US"/>
        </w:rPr>
        <w:t xml:space="preserve"> </w:t>
      </w:r>
      <w:ins w:id="7" w:author="Author">
        <w:r w:rsidR="00D05A21" w:rsidRPr="00D05A21">
          <w:rPr>
            <w:rFonts w:ascii="Times New Roman" w:hAnsi="Times New Roman" w:cs="Times New Roman"/>
            <w:sz w:val="20"/>
            <w:szCs w:val="20"/>
            <w:lang w:val="en-US"/>
          </w:rPr>
          <w:t xml:space="preserve">or transitional </w:t>
        </w:r>
      </w:ins>
      <w:r w:rsidR="00043FD3">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p w:rsidR="00624E25" w:rsidRPr="00916576" w:rsidRDefault="00624E25" w:rsidP="00624E25">
      <w:pPr>
        <w:jc w:val="both"/>
        <w:rPr>
          <w:ins w:id="8" w:author="Author"/>
          <w:rFonts w:ascii="Times New Roman" w:hAnsi="Times New Roman" w:cs="Times New Roman"/>
          <w:sz w:val="20"/>
          <w:szCs w:val="20"/>
          <w:lang w:val="en-US"/>
        </w:rPr>
      </w:pPr>
      <w:ins w:id="9" w:author="Author">
        <w:r>
          <w:rPr>
            <w:rFonts w:ascii="Times New Roman" w:hAnsi="Times New Roman" w:cs="Times New Roman"/>
            <w:sz w:val="20"/>
            <w:szCs w:val="20"/>
            <w:lang w:val="en-US"/>
          </w:rPr>
          <w:t>The impacts need to be reported positive if they increase the amount of the item being reported and negative if it decreases the amount of the item (e.g. if amount of SCR increases or if amount of Own Funds increase then positive values should be reported).</w:t>
        </w:r>
      </w:ins>
    </w:p>
    <w:p w:rsidR="00624E25" w:rsidRPr="00AB4BC6" w:rsidDel="00624E25" w:rsidRDefault="00FD43D7" w:rsidP="002D3D4B">
      <w:pPr>
        <w:jc w:val="both"/>
        <w:rPr>
          <w:ins w:id="10" w:author="Author"/>
          <w:del w:id="11" w:author="Author"/>
          <w:rFonts w:ascii="Times New Roman" w:hAnsi="Times New Roman" w:cs="Times New Roman"/>
          <w:sz w:val="20"/>
          <w:szCs w:val="20"/>
          <w:lang w:val="en-US"/>
        </w:rPr>
      </w:pPr>
      <w:ins w:id="12" w:author="Author">
        <w:r w:rsidRPr="00AB4BC6">
          <w:rPr>
            <w:rFonts w:ascii="Times New Roman" w:hAnsi="Times New Roman" w:cs="Times New Roman"/>
            <w:sz w:val="20"/>
            <w:szCs w:val="20"/>
            <w:lang w:val="en-US"/>
          </w:rPr>
          <w:t xml:space="preserve">The amounts reported in this template shall be </w:t>
        </w:r>
      </w:ins>
    </w:p>
    <w:p w:rsidR="004F5AE7" w:rsidRPr="00916576" w:rsidRDefault="004F5AE7" w:rsidP="00FD43D7">
      <w:pPr>
        <w:jc w:val="both"/>
        <w:rPr>
          <w:rFonts w:ascii="Times New Roman" w:hAnsi="Times New Roman" w:cs="Times New Roman"/>
          <w:sz w:val="20"/>
          <w:szCs w:val="20"/>
          <w:lang w:val="en-US"/>
        </w:rPr>
      </w:pPr>
      <w:ins w:id="13" w:author="Author">
        <w:del w:id="14" w:author="Author">
          <w:r w:rsidRPr="00AB4BC6" w:rsidDel="00FD43D7">
            <w:rPr>
              <w:rFonts w:ascii="Times New Roman" w:hAnsi="Times New Roman" w:cs="Times New Roman"/>
              <w:sz w:val="20"/>
              <w:szCs w:val="20"/>
              <w:lang w:val="en-US"/>
              <w:rPrChange w:id="15" w:author="Author">
                <w:rPr>
                  <w:rFonts w:ascii="Times New Roman" w:hAnsi="Times New Roman" w:cs="Times New Roman"/>
                  <w:sz w:val="20"/>
                  <w:szCs w:val="20"/>
                  <w:lang w:val="en-US"/>
                </w:rPr>
              </w:rPrChange>
            </w:rPr>
            <w:delText xml:space="preserve">Clarify that all figures of TP are </w:delText>
          </w:r>
        </w:del>
        <w:r w:rsidRPr="00AB4BC6">
          <w:rPr>
            <w:rFonts w:ascii="Times New Roman" w:hAnsi="Times New Roman" w:cs="Times New Roman"/>
            <w:sz w:val="20"/>
            <w:szCs w:val="20"/>
            <w:lang w:val="en-US"/>
            <w:rPrChange w:id="16" w:author="Author">
              <w:rPr>
                <w:rFonts w:ascii="Times New Roman" w:hAnsi="Times New Roman" w:cs="Times New Roman"/>
                <w:sz w:val="20"/>
                <w:szCs w:val="20"/>
                <w:lang w:val="en-US"/>
              </w:rPr>
            </w:rPrChange>
          </w:rPr>
          <w:t>net of I</w:t>
        </w:r>
        <w:r w:rsidR="00FD43D7" w:rsidRPr="00AB4BC6">
          <w:rPr>
            <w:rFonts w:ascii="Times New Roman" w:hAnsi="Times New Roman" w:cs="Times New Roman"/>
            <w:sz w:val="20"/>
            <w:szCs w:val="20"/>
            <w:lang w:val="en-US"/>
            <w:rPrChange w:id="17" w:author="Author">
              <w:rPr>
                <w:rFonts w:ascii="Times New Roman" w:hAnsi="Times New Roman" w:cs="Times New Roman"/>
                <w:sz w:val="20"/>
                <w:szCs w:val="20"/>
                <w:highlight w:val="yellow"/>
                <w:lang w:val="en-US"/>
              </w:rPr>
            </w:rPrChange>
          </w:rPr>
          <w:t xml:space="preserve">ntra </w:t>
        </w:r>
        <w:r w:rsidRPr="00AB4BC6">
          <w:rPr>
            <w:rFonts w:ascii="Times New Roman" w:hAnsi="Times New Roman" w:cs="Times New Roman"/>
            <w:sz w:val="20"/>
            <w:szCs w:val="20"/>
            <w:lang w:val="en-US"/>
          </w:rPr>
          <w:t>G</w:t>
        </w:r>
        <w:r w:rsidR="00FD43D7" w:rsidRPr="00AB4BC6">
          <w:rPr>
            <w:rFonts w:ascii="Times New Roman" w:hAnsi="Times New Roman" w:cs="Times New Roman"/>
            <w:sz w:val="20"/>
            <w:szCs w:val="20"/>
            <w:lang w:val="en-US"/>
            <w:rPrChange w:id="18" w:author="Author">
              <w:rPr>
                <w:rFonts w:ascii="Times New Roman" w:hAnsi="Times New Roman" w:cs="Times New Roman"/>
                <w:sz w:val="20"/>
                <w:szCs w:val="20"/>
                <w:highlight w:val="yellow"/>
                <w:lang w:val="en-US"/>
              </w:rPr>
            </w:rPrChange>
          </w:rPr>
          <w:t xml:space="preserve">roup </w:t>
        </w:r>
        <w:r w:rsidRPr="00AB4BC6">
          <w:rPr>
            <w:rFonts w:ascii="Times New Roman" w:hAnsi="Times New Roman" w:cs="Times New Roman"/>
            <w:sz w:val="20"/>
            <w:szCs w:val="20"/>
            <w:lang w:val="en-US"/>
          </w:rPr>
          <w:t>T</w:t>
        </w:r>
        <w:r w:rsidR="00FD43D7" w:rsidRPr="00AB4BC6">
          <w:rPr>
            <w:rFonts w:ascii="Times New Roman" w:hAnsi="Times New Roman" w:cs="Times New Roman"/>
            <w:sz w:val="20"/>
            <w:szCs w:val="20"/>
            <w:lang w:val="en-US"/>
          </w:rPr>
          <w:t>ransactions.</w:t>
        </w:r>
      </w:ins>
      <w:bookmarkStart w:id="19" w:name="_GoBack"/>
      <w:bookmarkEnd w:id="19"/>
    </w:p>
    <w:tbl>
      <w:tblPr>
        <w:tblStyle w:val="TableGrid"/>
        <w:tblW w:w="8494" w:type="dxa"/>
        <w:tblLayout w:type="fixed"/>
        <w:tblLook w:val="04A0" w:firstRow="1" w:lastRow="0" w:firstColumn="1" w:lastColumn="0" w:noHBand="0" w:noVBand="1"/>
      </w:tblPr>
      <w:tblGrid>
        <w:gridCol w:w="867"/>
        <w:gridCol w:w="2814"/>
        <w:gridCol w:w="4813"/>
      </w:tblGrid>
      <w:tr w:rsidR="00873986" w:rsidTr="00782C37">
        <w:trPr>
          <w:trHeight w:val="300"/>
        </w:trPr>
        <w:tc>
          <w:tcPr>
            <w:tcW w:w="867" w:type="dxa"/>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 </w:t>
            </w:r>
          </w:p>
        </w:tc>
        <w:tc>
          <w:tcPr>
            <w:tcW w:w="2814" w:type="dxa"/>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ITEM</w:t>
            </w:r>
          </w:p>
        </w:tc>
        <w:tc>
          <w:tcPr>
            <w:tcW w:w="4813" w:type="dxa"/>
            <w:hideMark/>
          </w:tcPr>
          <w:p w:rsidR="00873986" w:rsidRDefault="00873986" w:rsidP="00782C37">
            <w:pPr>
              <w:rPr>
                <w:rFonts w:ascii="Times New Roman" w:hAnsi="Times New Roman"/>
                <w:b/>
                <w:bCs/>
                <w:sz w:val="20"/>
                <w:szCs w:val="20"/>
                <w:lang w:val="en-US"/>
              </w:rPr>
            </w:pPr>
            <w:r>
              <w:rPr>
                <w:rFonts w:ascii="Times New Roman" w:hAnsi="Times New Roman"/>
                <w:b/>
                <w:bCs/>
                <w:sz w:val="20"/>
                <w:szCs w:val="20"/>
                <w:lang w:val="en-US"/>
              </w:rPr>
              <w:t xml:space="preserve">                       INSTRUCTIONS</w:t>
            </w:r>
          </w:p>
        </w:tc>
      </w:tr>
    </w:tbl>
    <w:p w:rsidR="00873986" w:rsidRDefault="00873986" w:rsidP="006F704C">
      <w:pPr>
        <w:spacing w:before="120" w:after="120"/>
        <w:rPr>
          <w:rFonts w:ascii="Times New Roman" w:hAnsi="Times New Roman" w:cs="Times New Roman"/>
          <w:b/>
          <w:sz w:val="20"/>
          <w:szCs w:val="20"/>
          <w:lang w:val="en-GB"/>
        </w:rPr>
      </w:pPr>
      <w:del w:id="20" w:author="Author">
        <w:r w:rsidDel="005E37B5">
          <w:rPr>
            <w:rFonts w:ascii="Times New Roman" w:hAnsi="Times New Roman" w:cs="Times New Roman"/>
            <w:b/>
            <w:sz w:val="20"/>
            <w:szCs w:val="20"/>
            <w:lang w:val="en-GB"/>
          </w:rPr>
          <w:delText>Technical provisions</w:delText>
        </w:r>
      </w:del>
    </w:p>
    <w:tbl>
      <w:tblPr>
        <w:tblStyle w:val="TableGrid"/>
        <w:tblW w:w="8494" w:type="dxa"/>
        <w:tblLayout w:type="fixed"/>
        <w:tblLook w:val="04A0" w:firstRow="1" w:lastRow="0" w:firstColumn="1" w:lastColumn="0" w:noHBand="0" w:noVBand="1"/>
      </w:tblPr>
      <w:tblGrid>
        <w:gridCol w:w="867"/>
        <w:gridCol w:w="2785"/>
        <w:gridCol w:w="29"/>
        <w:gridCol w:w="4813"/>
      </w:tblGrid>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/R0010</w:t>
            </w:r>
          </w:p>
        </w:tc>
        <w:tc>
          <w:tcPr>
            <w:tcW w:w="2785" w:type="dxa"/>
            <w:vAlign w:val="center"/>
          </w:tcPr>
          <w:p w:rsidR="00873986" w:rsidRPr="002A3027" w:rsidRDefault="00DB2EDE" w:rsidP="00215051">
            <w:pPr>
              <w:rPr>
                <w:rFonts w:ascii="Times New Roman" w:hAnsi="Times New Roman" w:cs="Times New Roman"/>
                <w:sz w:val="20"/>
                <w:szCs w:val="20"/>
                <w:lang w:val="en-GB"/>
              </w:rPr>
            </w:pPr>
            <w:ins w:id="21"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22" w:author="Author">
              <w:r w:rsidR="00873986" w:rsidRPr="002A3027" w:rsidDel="00DB2EDE">
                <w:rPr>
                  <w:rFonts w:ascii="Times New Roman" w:hAnsi="Times New Roman" w:cs="Times New Roman"/>
                  <w:sz w:val="20"/>
                  <w:szCs w:val="20"/>
                  <w:lang w:val="en-GB"/>
                </w:rPr>
                <w:delText>Amount with LTG and transitional</w:delText>
              </w:r>
              <w:r w:rsidR="00873986" w:rsidRPr="002A3027" w:rsidDel="00215051">
                <w:rPr>
                  <w:rFonts w:ascii="Times New Roman" w:hAnsi="Times New Roman" w:cs="Times New Roman"/>
                  <w:sz w:val="20"/>
                  <w:szCs w:val="20"/>
                  <w:lang w:val="en-GB"/>
                </w:rPr>
                <w:delText xml:space="preserve"> measure</w:delText>
              </w:r>
              <w:r w:rsidR="00873986" w:rsidRPr="002A3027" w:rsidDel="00DB2EDE">
                <w:rPr>
                  <w:rFonts w:ascii="Times New Roman" w:hAnsi="Times New Roman" w:cs="Times New Roman"/>
                  <w:sz w:val="20"/>
                  <w:szCs w:val="20"/>
                  <w:lang w:val="en-GB"/>
                </w:rPr>
                <w:delText>s</w:delText>
              </w:r>
            </w:del>
            <w:r w:rsidR="00873986" w:rsidRPr="002A3027">
              <w:rPr>
                <w:rFonts w:ascii="Times New Roman" w:hAnsi="Times New Roman" w:cs="Times New Roman"/>
                <w:sz w:val="20"/>
                <w:szCs w:val="20"/>
                <w:lang w:val="en-GB"/>
              </w:rPr>
              <w:t xml:space="preserve"> – 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C0020/R0010</w:t>
            </w:r>
          </w:p>
        </w:tc>
        <w:tc>
          <w:tcPr>
            <w:tcW w:w="2785"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 due to the transitional on technical provisions, but keeping adjustments due to the volatility adjustment and the matching adjustment.</w:t>
            </w:r>
          </w:p>
        </w:tc>
      </w:tr>
      <w:tr w:rsidR="00873986" w:rsidRPr="0091657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Without transitional on interest rate</w:t>
            </w:r>
            <w:del w:id="23" w:author="Author">
              <w:r w:rsidDel="00624E25">
                <w:rPr>
                  <w:rFonts w:ascii="Times New Roman" w:hAnsi="Times New Roman" w:cs="Times New Roman"/>
                  <w:sz w:val="20"/>
                  <w:szCs w:val="20"/>
                  <w:lang w:val="en-GB"/>
                </w:rPr>
                <w:delText xml:space="preserve"> </w:delText>
              </w:r>
            </w:del>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Total amount of t</w:t>
            </w:r>
            <w:r w:rsidR="00873986" w:rsidRPr="002A3027">
              <w:rPr>
                <w:rFonts w:ascii="Times New Roman" w:hAnsi="Times New Roman" w:cs="Times New Roman"/>
                <w:sz w:val="20"/>
                <w:szCs w:val="20"/>
                <w:lang w:val="en-GB"/>
              </w:rPr>
              <w:t xml:space="preserve">echnical </w:t>
            </w:r>
            <w:r>
              <w:rPr>
                <w:rFonts w:ascii="Times New Roman" w:hAnsi="Times New Roman" w:cs="Times New Roman"/>
                <w:sz w:val="20"/>
                <w:szCs w:val="20"/>
                <w:lang w:val="en-GB"/>
              </w:rPr>
              <w:t>p</w:t>
            </w:r>
            <w:r w:rsidR="00873986" w:rsidRPr="002A3027">
              <w:rPr>
                <w:rFonts w:ascii="Times New Roman" w:hAnsi="Times New Roman" w:cs="Times New Roman"/>
                <w:sz w:val="20"/>
                <w:szCs w:val="20"/>
                <w:lang w:val="en-GB"/>
              </w:rPr>
              <w:t xml:space="preserve">rovisions </w:t>
            </w:r>
            <w:r w:rsidR="00873986">
              <w:rPr>
                <w:rFonts w:ascii="Times New Roman" w:hAnsi="Times New Roman" w:cs="Times New Roman"/>
                <w:sz w:val="20"/>
                <w:szCs w:val="20"/>
                <w:lang w:val="en-GB"/>
              </w:rPr>
              <w:t>without the adjustment due to the transitional on interest rate, but keeping adjustments due to the volatility adjustment and the matching adjustment.</w:t>
            </w:r>
          </w:p>
        </w:tc>
      </w:tr>
      <w:tr w:rsidR="00873986" w:rsidRPr="00916576" w:rsidTr="006F704C">
        <w:tc>
          <w:tcPr>
            <w:tcW w:w="867" w:type="dxa"/>
          </w:tcPr>
          <w:p w:rsidR="00873986" w:rsidRDefault="00873986"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873986" w:rsidRPr="0095474B" w:rsidRDefault="00873986">
            <w:pPr>
              <w:rPr>
                <w:rFonts w:ascii="Times New Roman" w:hAnsi="Times New Roman" w:cs="Times New Roman"/>
                <w:sz w:val="20"/>
                <w:szCs w:val="20"/>
                <w:lang w:val="en-US"/>
              </w:rPr>
            </w:pPr>
            <w:r>
              <w:rPr>
                <w:rFonts w:ascii="Times New Roman" w:hAnsi="Times New Roman" w:cs="Times New Roman"/>
                <w:sz w:val="20"/>
                <w:szCs w:val="20"/>
                <w:lang w:val="en-US"/>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interest rate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Without volatility adjustment</w:t>
            </w:r>
            <w:r w:rsidR="00B00526">
              <w:rPr>
                <w:rFonts w:ascii="Times New Roman" w:hAnsi="Times New Roman" w:cs="Times New Roman"/>
                <w:sz w:val="20"/>
                <w:szCs w:val="20"/>
                <w:lang w:val="en-GB"/>
              </w:rPr>
              <w:t xml:space="preserve"> </w:t>
            </w:r>
            <w:r w:rsidR="00B00526"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00526">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adjustments due to the transitional on technical provisions, the transitional on interest rate and the volatility adjustment, but keeping adjustments due to the matching adjustment</w:t>
            </w:r>
            <w:r w:rsidR="00B00526">
              <w:rPr>
                <w:rFonts w:ascii="Times New Roman" w:hAnsi="Times New Roman" w:cs="Times New Roman"/>
                <w:sz w:val="20"/>
                <w:szCs w:val="20"/>
                <w:lang w:val="en-GB"/>
              </w:rPr>
              <w:t>, if any</w:t>
            </w:r>
            <w:r>
              <w:rPr>
                <w:rFonts w:ascii="Times New Roman" w:hAnsi="Times New Roman" w:cs="Times New Roman"/>
                <w:sz w:val="20"/>
                <w:szCs w:val="20"/>
                <w:lang w:val="en-GB"/>
              </w:rPr>
              <w:t>.</w:t>
            </w:r>
          </w:p>
        </w:tc>
      </w:tr>
      <w:tr w:rsidR="00873986" w:rsidRPr="0091657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AF316A">
              <w:rPr>
                <w:rFonts w:ascii="Times New Roman" w:hAnsi="Times New Roman" w:cs="Times New Roman"/>
                <w:sz w:val="20"/>
                <w:szCs w:val="20"/>
                <w:lang w:val="en-GB"/>
              </w:rPr>
              <w:t xml:space="preserve"> It shall reflect the impact of setting the volatility adjustment to </w:t>
            </w:r>
            <w:r w:rsidR="00AF316A">
              <w:rPr>
                <w:rFonts w:ascii="Times New Roman" w:hAnsi="Times New Roman" w:cs="Times New Roman"/>
                <w:sz w:val="20"/>
                <w:szCs w:val="20"/>
                <w:lang w:val="en-GB"/>
              </w:rPr>
              <w:lastRenderedPageBreak/>
              <w:t>zero.</w:t>
            </w:r>
          </w:p>
          <w:p w:rsidR="00B00526" w:rsidRDefault="00B00526">
            <w:pPr>
              <w:rPr>
                <w:rFonts w:ascii="Times New Roman" w:hAnsi="Times New Roman" w:cs="Times New Roman"/>
                <w:sz w:val="20"/>
                <w:szCs w:val="20"/>
                <w:lang w:val="en-GB"/>
              </w:rPr>
            </w:pPr>
          </w:p>
          <w:p w:rsidR="00873986" w:rsidRPr="002A3027" w:rsidRDefault="00B0052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provisions reported under C0010, C0020 and C0040. </w:t>
            </w:r>
          </w:p>
        </w:tc>
      </w:tr>
      <w:tr w:rsidR="00873986" w:rsidRPr="0036332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C0080/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001B5">
              <w:rPr>
                <w:rFonts w:ascii="Times New Roman" w:hAnsi="Times New Roman" w:cs="Times New Roman"/>
                <w:sz w:val="20"/>
                <w:szCs w:val="20"/>
                <w:lang w:val="en-GB"/>
              </w:rPr>
              <w:t>a</w:t>
            </w:r>
            <w:r w:rsidR="002001B5" w:rsidRPr="002001B5">
              <w:rPr>
                <w:rFonts w:ascii="Times New Roman" w:hAnsi="Times New Roman" w:cs="Times New Roman"/>
                <w:sz w:val="20"/>
                <w:szCs w:val="20"/>
                <w:lang w:val="en-GB"/>
              </w:rPr>
              <w:t xml:space="preserve">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53BE0" w:rsidRDefault="00873986" w:rsidP="00853BE0">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001B5">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any LTG measure.</w:t>
            </w:r>
            <w:r w:rsidR="00853BE0">
              <w:rPr>
                <w:rFonts w:ascii="Times New Roman" w:hAnsi="Times New Roman" w:cs="Times New Roman"/>
                <w:sz w:val="20"/>
                <w:szCs w:val="20"/>
                <w:lang w:val="en-GB"/>
              </w:rPr>
              <w:t xml:space="preserve"> </w:t>
            </w:r>
          </w:p>
          <w:p w:rsidR="00873986" w:rsidRPr="002A3027" w:rsidRDefault="00873986">
            <w:pPr>
              <w:rPr>
                <w:rFonts w:ascii="Times New Roman" w:hAnsi="Times New Roman" w:cs="Times New Roman"/>
                <w:sz w:val="20"/>
                <w:szCs w:val="20"/>
                <w:lang w:val="en-GB"/>
              </w:rPr>
            </w:pPr>
          </w:p>
        </w:tc>
      </w:tr>
      <w:tr w:rsidR="00873986" w:rsidRPr="0091657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pPr>
              <w:rPr>
                <w:rFonts w:ascii="Times New Roman" w:hAnsi="Times New Roman" w:cs="Times New Roman"/>
                <w:sz w:val="20"/>
                <w:szCs w:val="20"/>
                <w:lang w:val="en-GB"/>
              </w:rPr>
            </w:pPr>
          </w:p>
          <w:p w:rsidR="00873986" w:rsidRPr="002A3027" w:rsidRDefault="002001B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technical provisions reported under C0010, C0020, C0040 and C0060. </w:t>
            </w:r>
          </w:p>
        </w:tc>
      </w:tr>
      <w:tr w:rsidR="00873986" w:rsidRPr="00916576" w:rsidTr="006F704C">
        <w:tc>
          <w:tcPr>
            <w:tcW w:w="867" w:type="dxa"/>
            <w:tcBorders>
              <w:bottom w:val="single" w:sz="4" w:space="0" w:color="auto"/>
            </w:tcBorders>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873986" w:rsidRPr="002A3027" w:rsidRDefault="00E10E91">
            <w:pPr>
              <w:rPr>
                <w:rFonts w:ascii="Times New Roman" w:hAnsi="Times New Roman" w:cs="Times New Roman"/>
                <w:sz w:val="20"/>
                <w:szCs w:val="20"/>
                <w:lang w:val="en-GB"/>
              </w:rPr>
            </w:pPr>
            <w:r>
              <w:rPr>
                <w:rFonts w:ascii="Times New Roman" w:hAnsi="Times New Roman" w:cs="Times New Roman"/>
                <w:sz w:val="20"/>
                <w:szCs w:val="20"/>
                <w:lang w:val="en-GB"/>
              </w:rPr>
              <w:t>R</w:t>
            </w:r>
            <w:r w:rsidR="00873986">
              <w:rPr>
                <w:rFonts w:ascii="Times New Roman" w:hAnsi="Times New Roman" w:cs="Times New Roman"/>
                <w:sz w:val="20"/>
                <w:szCs w:val="20"/>
                <w:lang w:val="en-GB"/>
              </w:rPr>
              <w:t>0010</w:t>
            </w:r>
          </w:p>
        </w:tc>
        <w:tc>
          <w:tcPr>
            <w:tcW w:w="2785" w:type="dxa"/>
            <w:tcBorders>
              <w:bottom w:val="single" w:sz="4" w:space="0" w:color="auto"/>
            </w:tcBorders>
          </w:tcPr>
          <w:p w:rsidR="00873986" w:rsidRPr="002A3027" w:rsidRDefault="00676789">
            <w:pPr>
              <w:rPr>
                <w:rFonts w:ascii="Times New Roman" w:hAnsi="Times New Roman" w:cs="Times New Roman"/>
                <w:sz w:val="20"/>
                <w:szCs w:val="20"/>
                <w:lang w:val="en-GB"/>
              </w:rPr>
            </w:pPr>
            <w:ins w:id="24"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25" w:author="Author">
              <w:r w:rsidR="00873986" w:rsidDel="00676789">
                <w:rPr>
                  <w:rFonts w:ascii="Times New Roman" w:hAnsi="Times New Roman" w:cs="Times New Roman"/>
                  <w:sz w:val="20"/>
                  <w:szCs w:val="20"/>
                  <w:lang w:val="en-GB"/>
                </w:rPr>
                <w:delText>Impact of all LTG</w:delText>
              </w:r>
              <w:r w:rsidR="0005312B" w:rsidDel="00676789">
                <w:rPr>
                  <w:rFonts w:ascii="Times New Roman" w:hAnsi="Times New Roman" w:cs="Times New Roman"/>
                  <w:sz w:val="20"/>
                  <w:szCs w:val="20"/>
                  <w:lang w:val="en-GB"/>
                </w:rPr>
                <w:delText>/transitional</w:delText>
              </w:r>
              <w:r w:rsidR="00873986" w:rsidDel="00676789">
                <w:rPr>
                  <w:rFonts w:ascii="Times New Roman" w:hAnsi="Times New Roman" w:cs="Times New Roman"/>
                  <w:sz w:val="20"/>
                  <w:szCs w:val="20"/>
                  <w:lang w:val="en-GB"/>
                </w:rPr>
                <w:delText xml:space="preserve"> measures </w:delText>
              </w:r>
            </w:del>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w:t>
            </w:r>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Technical Provisions</w:t>
            </w:r>
          </w:p>
        </w:tc>
        <w:tc>
          <w:tcPr>
            <w:tcW w:w="4842" w:type="dxa"/>
            <w:gridSpan w:val="2"/>
            <w:tcBorders>
              <w:bottom w:val="single" w:sz="4" w:space="0" w:color="auto"/>
            </w:tcBorders>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B09AF">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9B09AF">
              <w:rPr>
                <w:rFonts w:ascii="Times New Roman" w:hAnsi="Times New Roman" w:cs="Times New Roman"/>
                <w:sz w:val="20"/>
                <w:szCs w:val="20"/>
                <w:lang w:val="en-GB"/>
              </w:rPr>
              <w:t>p</w:t>
            </w:r>
            <w:r>
              <w:rPr>
                <w:rFonts w:ascii="Times New Roman" w:hAnsi="Times New Roman" w:cs="Times New Roman"/>
                <w:sz w:val="20"/>
                <w:szCs w:val="20"/>
                <w:lang w:val="en-GB"/>
              </w:rPr>
              <w:t xml:space="preserve">rovisions due to the application of the </w:t>
            </w:r>
            <w:ins w:id="26" w:author="Author">
              <w:r w:rsidR="00676789" w:rsidRPr="00676789">
                <w:rPr>
                  <w:rFonts w:ascii="Times New Roman" w:hAnsi="Times New Roman" w:cs="Times New Roman"/>
                  <w:sz w:val="20"/>
                  <w:szCs w:val="20"/>
                  <w:lang w:val="en-GB"/>
                </w:rPr>
                <w:t>LTG measures and transitionals</w:t>
              </w:r>
            </w:ins>
            <w:del w:id="27" w:author="Author">
              <w:r w:rsidDel="00676789">
                <w:rPr>
                  <w:rFonts w:ascii="Times New Roman" w:hAnsi="Times New Roman" w:cs="Times New Roman"/>
                  <w:sz w:val="20"/>
                  <w:szCs w:val="20"/>
                  <w:lang w:val="en-GB"/>
                </w:rPr>
                <w:delText>LTG</w:delText>
              </w:r>
              <w:r w:rsidR="009B09AF" w:rsidDel="00676789">
                <w:rPr>
                  <w:rFonts w:ascii="Times New Roman" w:hAnsi="Times New Roman" w:cs="Times New Roman"/>
                  <w:sz w:val="20"/>
                  <w:szCs w:val="20"/>
                  <w:lang w:val="en-GB"/>
                </w:rPr>
                <w:delText>/transitional</w:delText>
              </w:r>
              <w:r w:rsidDel="00676789">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p w:rsidR="00873986" w:rsidRPr="002A3027" w:rsidRDefault="00873986">
            <w:pPr>
              <w:rPr>
                <w:rFonts w:ascii="Times New Roman" w:hAnsi="Times New Roman" w:cs="Times New Roman"/>
                <w:sz w:val="20"/>
                <w:szCs w:val="20"/>
                <w:lang w:val="en-GB"/>
              </w:rPr>
            </w:pPr>
          </w:p>
        </w:tc>
      </w:tr>
      <w:tr w:rsidR="00960EE3" w:rsidRPr="00916576" w:rsidDel="005E37B5" w:rsidTr="006F704C">
        <w:trPr>
          <w:del w:id="28" w:author="Author"/>
        </w:trPr>
        <w:tc>
          <w:tcPr>
            <w:tcW w:w="8494" w:type="dxa"/>
            <w:gridSpan w:val="4"/>
            <w:tcBorders>
              <w:left w:val="nil"/>
              <w:bottom w:val="single" w:sz="4" w:space="0" w:color="auto"/>
              <w:right w:val="nil"/>
            </w:tcBorders>
          </w:tcPr>
          <w:p w:rsidR="00960EE3" w:rsidRPr="00960EE3" w:rsidDel="005E37B5" w:rsidRDefault="00960EE3" w:rsidP="006F704C">
            <w:pPr>
              <w:spacing w:before="120" w:after="120"/>
              <w:rPr>
                <w:del w:id="29" w:author="Author"/>
                <w:rFonts w:ascii="Times New Roman" w:hAnsi="Times New Roman" w:cs="Times New Roman"/>
                <w:b/>
                <w:sz w:val="20"/>
                <w:szCs w:val="20"/>
                <w:lang w:val="en-GB"/>
              </w:rPr>
            </w:pPr>
            <w:del w:id="30" w:author="Author">
              <w:r w:rsidRPr="00960EE3" w:rsidDel="005E37B5">
                <w:rPr>
                  <w:rFonts w:ascii="Times New Roman" w:hAnsi="Times New Roman" w:cs="Times New Roman"/>
                  <w:b/>
                  <w:sz w:val="20"/>
                  <w:szCs w:val="20"/>
                  <w:lang w:val="en-GB"/>
                </w:rPr>
                <w:delText>Basic Own Funds</w:delText>
              </w:r>
            </w:del>
          </w:p>
        </w:tc>
      </w:tr>
      <w:tr w:rsidR="00960EE3" w:rsidRPr="00916576" w:rsidTr="006F704C">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DB2EDE" w:rsidP="00215051">
            <w:pPr>
              <w:rPr>
                <w:rFonts w:ascii="Times New Roman" w:hAnsi="Times New Roman" w:cs="Times New Roman"/>
                <w:sz w:val="20"/>
                <w:szCs w:val="20"/>
                <w:lang w:val="en-GB"/>
              </w:rPr>
            </w:pPr>
            <w:ins w:id="31"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32" w:author="Author">
              <w:r w:rsidR="00960EE3" w:rsidRPr="002A3027" w:rsidDel="00DB2EDE">
                <w:rPr>
                  <w:rFonts w:ascii="Times New Roman" w:hAnsi="Times New Roman" w:cs="Times New Roman"/>
                  <w:sz w:val="20"/>
                  <w:szCs w:val="20"/>
                  <w:lang w:val="en-GB"/>
                </w:rPr>
                <w:delText>Amount with LTG and transitional</w:delText>
              </w:r>
              <w:r w:rsidR="00960EE3" w:rsidRPr="002A3027" w:rsidDel="00215051">
                <w:rPr>
                  <w:rFonts w:ascii="Times New Roman" w:hAnsi="Times New Roman" w:cs="Times New Roman"/>
                  <w:sz w:val="20"/>
                  <w:szCs w:val="20"/>
                  <w:lang w:val="en-GB"/>
                </w:rPr>
                <w:delText xml:space="preserve"> </w:delText>
              </w:r>
            </w:del>
            <w:ins w:id="33" w:author="Author">
              <w:r w:rsidR="00215051">
                <w:rPr>
                  <w:rFonts w:ascii="Times New Roman" w:hAnsi="Times New Roman" w:cs="Times New Roman"/>
                  <w:sz w:val="20"/>
                  <w:szCs w:val="20"/>
                  <w:lang w:val="en-GB"/>
                </w:rPr>
                <w:t xml:space="preserve"> </w:t>
              </w:r>
            </w:ins>
            <w:del w:id="34" w:author="Author">
              <w:r w:rsidR="00960EE3" w:rsidRPr="002A3027" w:rsidDel="00215051">
                <w:rPr>
                  <w:rFonts w:ascii="Times New Roman" w:hAnsi="Times New Roman" w:cs="Times New Roman"/>
                  <w:sz w:val="20"/>
                  <w:szCs w:val="20"/>
                  <w:lang w:val="en-GB"/>
                </w:rPr>
                <w:delText xml:space="preserve">measures </w:delText>
              </w:r>
            </w:del>
            <w:r w:rsidR="00960EE3" w:rsidRPr="002A3027">
              <w:rPr>
                <w:rFonts w:ascii="Times New Roman" w:hAnsi="Times New Roman" w:cs="Times New Roman"/>
                <w:sz w:val="20"/>
                <w:szCs w:val="20"/>
                <w:lang w:val="en-GB"/>
              </w:rPr>
              <w:t xml:space="preserve">– </w:t>
            </w:r>
            <w:r w:rsidR="00960EE3">
              <w:rPr>
                <w:rFonts w:ascii="Times New Roman" w:hAnsi="Times New Roman" w:cs="Times New Roman"/>
                <w:sz w:val="20"/>
                <w:szCs w:val="20"/>
                <w:lang w:val="en-GB"/>
              </w:rPr>
              <w:t>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ins w:id="35" w:author="Author">
              <w:r w:rsidR="001E508E">
                <w:rPr>
                  <w:rFonts w:ascii="Times New Roman" w:hAnsi="Times New Roman" w:cs="Times New Roman"/>
                  <w:sz w:val="20"/>
                  <w:szCs w:val="20"/>
                  <w:lang w:val="en-GB"/>
                </w:rPr>
                <w:t>.</w:t>
              </w:r>
            </w:ins>
          </w:p>
        </w:tc>
      </w:tr>
      <w:tr w:rsidR="00960EE3" w:rsidRPr="00916576" w:rsidTr="006F704C">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C0020/R0020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own funds calculated cons</w:t>
            </w:r>
            <w:r w:rsidR="0078138A">
              <w:rPr>
                <w:rFonts w:ascii="Times New Roman" w:hAnsi="Times New Roman" w:cs="Times New Roman"/>
                <w:sz w:val="20"/>
                <w:szCs w:val="20"/>
                <w:lang w:val="en-GB"/>
              </w:rPr>
              <w:t>idering 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 xml:space="preserve">asic own funds calculated considering </w:t>
            </w:r>
            <w:r w:rsidR="0078138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960EE3" w:rsidRPr="0095474B" w:rsidRDefault="00960EE3">
            <w:pPr>
              <w:rPr>
                <w:rFonts w:ascii="Times New Roman" w:hAnsi="Times New Roman" w:cs="Times New Roman"/>
                <w:sz w:val="20"/>
                <w:szCs w:val="20"/>
                <w:lang w:val="en-US"/>
              </w:rPr>
            </w:pPr>
            <w:r>
              <w:rPr>
                <w:rFonts w:ascii="Times New Roman" w:hAnsi="Times New Roman" w:cs="Times New Roman"/>
                <w:sz w:val="20"/>
                <w:szCs w:val="20"/>
                <w:lang w:val="en-US"/>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78138A" w:rsidRPr="0078138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asic ow</w:t>
            </w:r>
            <w:r w:rsidR="0078138A">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960EE3" w:rsidRPr="0036332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853BE0" w:rsidRDefault="00960EE3" w:rsidP="00853BE0">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3A2966" w:rsidRDefault="003A2966">
            <w:pPr>
              <w:rPr>
                <w:rFonts w:ascii="Times New Roman" w:hAnsi="Times New Roman" w:cs="Times New Roman"/>
                <w:sz w:val="20"/>
                <w:szCs w:val="20"/>
                <w:lang w:val="en-GB"/>
              </w:rPr>
            </w:pPr>
          </w:p>
          <w:p w:rsidR="00E70FBA" w:rsidRPr="006F704C" w:rsidRDefault="004540B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and C0040. </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C2714" w:rsidRPr="000C2714">
              <w:rPr>
                <w:rFonts w:ascii="Times New Roman" w:hAnsi="Times New Roman" w:cs="Times New Roman"/>
                <w:sz w:val="20"/>
                <w:szCs w:val="20"/>
                <w:lang w:val="en-GB"/>
              </w:rPr>
              <w:t>and without all the others</w:t>
            </w:r>
            <w:r w:rsidR="000C2714">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w:t>
            </w:r>
            <w:r w:rsidR="000C2714">
              <w:rPr>
                <w:rFonts w:ascii="Times New Roman" w:hAnsi="Times New Roman" w:cs="Times New Roman"/>
                <w:sz w:val="20"/>
                <w:szCs w:val="20"/>
                <w:lang w:val="en-GB"/>
              </w:rPr>
              <w:t xml:space="preserve"> funds calculated considering 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960EE3" w:rsidRPr="0036332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0C2714" w:rsidRDefault="000C2714">
            <w:pPr>
              <w:rPr>
                <w:rFonts w:ascii="Times New Roman" w:hAnsi="Times New Roman" w:cs="Times New Roman"/>
                <w:sz w:val="20"/>
                <w:szCs w:val="20"/>
                <w:lang w:val="en-GB"/>
              </w:rPr>
            </w:pPr>
          </w:p>
          <w:p w:rsidR="003A2966" w:rsidRPr="006F704C" w:rsidRDefault="000C271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C0040 and C0060. </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960EE3"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002</w:t>
            </w:r>
            <w:r w:rsidR="00960EE3">
              <w:rPr>
                <w:rFonts w:ascii="Times New Roman" w:hAnsi="Times New Roman" w:cs="Times New Roman"/>
                <w:sz w:val="20"/>
                <w:szCs w:val="20"/>
                <w:lang w:val="en-GB"/>
              </w:rPr>
              <w:t>0</w:t>
            </w:r>
          </w:p>
        </w:tc>
        <w:tc>
          <w:tcPr>
            <w:tcW w:w="2814" w:type="dxa"/>
            <w:gridSpan w:val="2"/>
            <w:tcBorders>
              <w:bottom w:val="single" w:sz="4" w:space="0" w:color="auto"/>
            </w:tcBorders>
          </w:tcPr>
          <w:p w:rsidR="00960EE3" w:rsidRPr="002A3027" w:rsidRDefault="00676789">
            <w:pPr>
              <w:rPr>
                <w:rFonts w:ascii="Times New Roman" w:hAnsi="Times New Roman" w:cs="Times New Roman"/>
                <w:sz w:val="20"/>
                <w:szCs w:val="20"/>
                <w:lang w:val="en-GB"/>
              </w:rPr>
            </w:pPr>
            <w:ins w:id="36"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37" w:author="Author">
              <w:r w:rsidR="00960EE3" w:rsidDel="00676789">
                <w:rPr>
                  <w:rFonts w:ascii="Times New Roman" w:hAnsi="Times New Roman" w:cs="Times New Roman"/>
                  <w:sz w:val="20"/>
                  <w:szCs w:val="20"/>
                  <w:lang w:val="en-GB"/>
                </w:rPr>
                <w:delText>Impact of all LTG</w:delText>
              </w:r>
              <w:r w:rsidR="00EF4F4A" w:rsidDel="00676789">
                <w:rPr>
                  <w:rFonts w:ascii="Times New Roman" w:hAnsi="Times New Roman" w:cs="Times New Roman"/>
                  <w:sz w:val="20"/>
                  <w:szCs w:val="20"/>
                  <w:lang w:val="en-GB"/>
                </w:rPr>
                <w:delText>/transitional</w:delText>
              </w:r>
              <w:r w:rsidR="00960EE3" w:rsidDel="00676789">
                <w:rPr>
                  <w:rFonts w:ascii="Times New Roman" w:hAnsi="Times New Roman" w:cs="Times New Roman"/>
                  <w:sz w:val="20"/>
                  <w:szCs w:val="20"/>
                  <w:lang w:val="en-GB"/>
                </w:rPr>
                <w:delText xml:space="preserve"> measures </w:delText>
              </w:r>
            </w:del>
            <w:r w:rsidR="00960EE3">
              <w:rPr>
                <w:rFonts w:ascii="Times New Roman" w:hAnsi="Times New Roman" w:cs="Times New Roman"/>
                <w:sz w:val="20"/>
                <w:szCs w:val="20"/>
                <w:lang w:val="en-GB"/>
              </w:rPr>
              <w:t xml:space="preserve"> </w:t>
            </w:r>
            <w:r w:rsidR="00960EE3" w:rsidRPr="002A3027">
              <w:rPr>
                <w:rFonts w:ascii="Times New Roman" w:hAnsi="Times New Roman" w:cs="Times New Roman"/>
                <w:sz w:val="20"/>
                <w:szCs w:val="20"/>
                <w:lang w:val="en-GB"/>
              </w:rPr>
              <w:t>–</w:t>
            </w:r>
            <w:r w:rsidR="00960EE3">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A</w:t>
            </w:r>
            <w:r w:rsidR="00007D46">
              <w:rPr>
                <w:rFonts w:ascii="Times New Roman" w:hAnsi="Times New Roman" w:cs="Times New Roman"/>
                <w:sz w:val="20"/>
                <w:szCs w:val="20"/>
                <w:lang w:val="en-GB"/>
              </w:rPr>
              <w:t>mount of the adjustment to the b</w:t>
            </w:r>
            <w:r>
              <w:rPr>
                <w:rFonts w:ascii="Times New Roman" w:hAnsi="Times New Roman" w:cs="Times New Roman"/>
                <w:sz w:val="20"/>
                <w:szCs w:val="20"/>
                <w:lang w:val="en-GB"/>
              </w:rPr>
              <w:t xml:space="preserve">asic own funds due to the application of the </w:t>
            </w:r>
            <w:ins w:id="38"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39" w:author="Author">
              <w:r w:rsidDel="00676789">
                <w:rPr>
                  <w:rFonts w:ascii="Times New Roman" w:hAnsi="Times New Roman" w:cs="Times New Roman"/>
                  <w:sz w:val="20"/>
                  <w:szCs w:val="20"/>
                  <w:lang w:val="en-GB"/>
                </w:rPr>
                <w:delText>LTG</w:delText>
              </w:r>
              <w:r w:rsidR="00007D46" w:rsidDel="00676789">
                <w:rPr>
                  <w:rFonts w:ascii="Times New Roman" w:hAnsi="Times New Roman" w:cs="Times New Roman"/>
                  <w:sz w:val="20"/>
                  <w:szCs w:val="20"/>
                  <w:lang w:val="en-GB"/>
                </w:rPr>
                <w:delText>/transitional</w:delText>
              </w:r>
              <w:r w:rsidDel="00676789">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DB2EDE" w:rsidP="00215051">
            <w:pPr>
              <w:rPr>
                <w:rFonts w:ascii="Times New Roman" w:hAnsi="Times New Roman" w:cs="Times New Roman"/>
                <w:sz w:val="20"/>
                <w:szCs w:val="20"/>
                <w:lang w:val="en-GB"/>
              </w:rPr>
            </w:pPr>
            <w:ins w:id="40"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41" w:author="Author">
              <w:r w:rsidR="00E70FBA" w:rsidRPr="002A3027" w:rsidDel="00DB2EDE">
                <w:rPr>
                  <w:rFonts w:ascii="Times New Roman" w:hAnsi="Times New Roman" w:cs="Times New Roman"/>
                  <w:sz w:val="20"/>
                  <w:szCs w:val="20"/>
                  <w:lang w:val="en-GB"/>
                </w:rPr>
                <w:delText>Amount with LTG and transitional</w:delText>
              </w:r>
            </w:del>
            <w:r w:rsidR="00E70FBA" w:rsidRPr="002A3027">
              <w:rPr>
                <w:rFonts w:ascii="Times New Roman" w:hAnsi="Times New Roman" w:cs="Times New Roman"/>
                <w:sz w:val="20"/>
                <w:szCs w:val="20"/>
                <w:lang w:val="en-GB"/>
              </w:rPr>
              <w:t xml:space="preserve"> </w:t>
            </w:r>
            <w:del w:id="42" w:author="Author">
              <w:r w:rsidR="00E70FBA" w:rsidRPr="002A3027" w:rsidDel="00215051">
                <w:rPr>
                  <w:rFonts w:ascii="Times New Roman" w:hAnsi="Times New Roman" w:cs="Times New Roman"/>
                  <w:sz w:val="20"/>
                  <w:szCs w:val="20"/>
                  <w:lang w:val="en-GB"/>
                </w:rPr>
                <w:delText xml:space="preserve">measures </w:delText>
              </w:r>
            </w:del>
            <w:r w:rsidR="00E70FBA" w:rsidRPr="002A3027">
              <w:rPr>
                <w:rFonts w:ascii="Times New Roman" w:hAnsi="Times New Roman" w:cs="Times New Roman"/>
                <w:sz w:val="20"/>
                <w:szCs w:val="20"/>
                <w:lang w:val="en-GB"/>
              </w:rPr>
              <w:t xml:space="preserve">– </w:t>
            </w:r>
            <w:r w:rsidR="00E70FBA">
              <w:rPr>
                <w:rFonts w:ascii="Times New Roman" w:hAnsi="Times New Roman" w:cs="Times New Roman"/>
                <w:sz w:val="20"/>
                <w:szCs w:val="20"/>
                <w:lang w:val="en-GB"/>
              </w:rPr>
              <w:t>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ins w:id="43" w:author="Author">
              <w:r w:rsidR="00A30DCD">
                <w:rPr>
                  <w:rFonts w:ascii="Times New Roman" w:hAnsi="Times New Roman" w:cs="Times New Roman"/>
                  <w:sz w:val="20"/>
                  <w:szCs w:val="20"/>
                  <w:lang w:val="en-GB"/>
                </w:rPr>
                <w:t>.</w:t>
              </w:r>
            </w:ins>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A0DB6">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technical provisions.</w:t>
            </w:r>
          </w:p>
          <w:p w:rsidR="00D5189A" w:rsidRDefault="00D5189A">
            <w:pPr>
              <w:rPr>
                <w:rFonts w:ascii="Times New Roman" w:hAnsi="Times New Roman" w:cs="Times New Roman"/>
                <w:sz w:val="20"/>
                <w:szCs w:val="20"/>
                <w:lang w:val="en-GB"/>
              </w:rPr>
            </w:pPr>
          </w:p>
          <w:p w:rsidR="00E70FBA" w:rsidRPr="002A3027" w:rsidRDefault="00D5189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7425E3">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interest rate.</w:t>
            </w:r>
          </w:p>
          <w:p w:rsidR="00E70FBA" w:rsidRDefault="00E70FBA">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7425E3" w:rsidRPr="007425E3">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w:t>
            </w:r>
            <w:r w:rsidR="007425E3">
              <w:rPr>
                <w:rFonts w:ascii="Times New Roman" w:hAnsi="Times New Roman" w:cs="Times New Roman"/>
                <w:sz w:val="20"/>
                <w:szCs w:val="20"/>
                <w:lang w:val="en-GB"/>
              </w:rPr>
              <w:t>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ins w:id="44" w:author="Author">
              <w:r w:rsidR="00676789" w:rsidRPr="00676789">
                <w:rPr>
                  <w:rFonts w:ascii="Times New Roman" w:hAnsi="Times New Roman" w:cs="Times New Roman"/>
                  <w:sz w:val="20"/>
                  <w:szCs w:val="20"/>
                  <w:lang w:val="en-GB"/>
                </w:rPr>
                <w:t>set to zero</w:t>
              </w:r>
              <w:r w:rsidR="00676789">
                <w:rPr>
                  <w:rFonts w:ascii="Times New Roman" w:hAnsi="Times New Roman" w:cs="Times New Roman"/>
                  <w:sz w:val="20"/>
                  <w:szCs w:val="20"/>
                  <w:lang w:val="en-GB"/>
                </w:rPr>
                <w:t xml:space="preserve"> </w:t>
              </w:r>
            </w:ins>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7425E3">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xcess of assets over liabilities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7425E3" w:rsidRPr="007425E3">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 </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considering Technical provisions without any LTG measure.</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DA3A9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0030</w:t>
            </w:r>
          </w:p>
        </w:tc>
        <w:tc>
          <w:tcPr>
            <w:tcW w:w="2814" w:type="dxa"/>
            <w:gridSpan w:val="2"/>
            <w:tcBorders>
              <w:bottom w:val="single" w:sz="4" w:space="0" w:color="auto"/>
            </w:tcBorders>
          </w:tcPr>
          <w:p w:rsidR="00E70FBA" w:rsidRPr="002A3027" w:rsidRDefault="00676789">
            <w:pPr>
              <w:rPr>
                <w:rFonts w:ascii="Times New Roman" w:hAnsi="Times New Roman" w:cs="Times New Roman"/>
                <w:sz w:val="20"/>
                <w:szCs w:val="20"/>
                <w:lang w:val="en-GB"/>
              </w:rPr>
            </w:pPr>
            <w:ins w:id="45"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46" w:author="Author">
              <w:r w:rsidR="00E70FBA" w:rsidDel="00676789">
                <w:rPr>
                  <w:rFonts w:ascii="Times New Roman" w:hAnsi="Times New Roman" w:cs="Times New Roman"/>
                  <w:sz w:val="20"/>
                  <w:szCs w:val="20"/>
                  <w:lang w:val="en-GB"/>
                </w:rPr>
                <w:delText>Impact of all LTG</w:delText>
              </w:r>
              <w:r w:rsidR="00EF4F4A" w:rsidDel="00676789">
                <w:rPr>
                  <w:rFonts w:ascii="Times New Roman" w:hAnsi="Times New Roman" w:cs="Times New Roman"/>
                  <w:sz w:val="20"/>
                  <w:szCs w:val="20"/>
                  <w:lang w:val="en-GB"/>
                </w:rPr>
                <w:delText>/transitional</w:delText>
              </w:r>
              <w:r w:rsidR="00E70FBA" w:rsidDel="00676789">
                <w:rPr>
                  <w:rFonts w:ascii="Times New Roman" w:hAnsi="Times New Roman" w:cs="Times New Roman"/>
                  <w:sz w:val="20"/>
                  <w:szCs w:val="20"/>
                  <w:lang w:val="en-GB"/>
                </w:rPr>
                <w:delText xml:space="preserve"> measures </w:delText>
              </w:r>
            </w:del>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due to the application of the </w:t>
            </w:r>
            <w:ins w:id="47"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48" w:author="Author">
              <w:r w:rsidDel="00676789">
                <w:rPr>
                  <w:rFonts w:ascii="Times New Roman" w:hAnsi="Times New Roman" w:cs="Times New Roman"/>
                  <w:sz w:val="20"/>
                  <w:szCs w:val="20"/>
                  <w:lang w:val="en-GB"/>
                </w:rPr>
                <w:delText>LTG</w:delText>
              </w:r>
              <w:r w:rsidR="007425E3" w:rsidDel="00676789">
                <w:rPr>
                  <w:rFonts w:ascii="Times New Roman" w:hAnsi="Times New Roman" w:cs="Times New Roman"/>
                  <w:sz w:val="20"/>
                  <w:szCs w:val="20"/>
                  <w:lang w:val="en-GB"/>
                </w:rPr>
                <w:delText>/transitional</w:delText>
              </w:r>
              <w:r w:rsidDel="00676789">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DB2EDE" w:rsidP="00215051">
            <w:pPr>
              <w:rPr>
                <w:rFonts w:ascii="Times New Roman" w:hAnsi="Times New Roman" w:cs="Times New Roman"/>
                <w:sz w:val="20"/>
                <w:szCs w:val="20"/>
                <w:lang w:val="en-GB"/>
              </w:rPr>
            </w:pPr>
            <w:ins w:id="49"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50" w:author="Author">
              <w:r w:rsidR="00E70FBA" w:rsidRPr="002A3027" w:rsidDel="00DB2EDE">
                <w:rPr>
                  <w:rFonts w:ascii="Times New Roman" w:hAnsi="Times New Roman" w:cs="Times New Roman"/>
                  <w:sz w:val="20"/>
                  <w:szCs w:val="20"/>
                  <w:lang w:val="en-GB"/>
                </w:rPr>
                <w:delText>Amount with LTG and transitional</w:delText>
              </w:r>
            </w:del>
            <w:r w:rsidR="00E70FBA" w:rsidRPr="002A3027">
              <w:rPr>
                <w:rFonts w:ascii="Times New Roman" w:hAnsi="Times New Roman" w:cs="Times New Roman"/>
                <w:sz w:val="20"/>
                <w:szCs w:val="20"/>
                <w:lang w:val="en-GB"/>
              </w:rPr>
              <w:t xml:space="preserve"> </w:t>
            </w:r>
            <w:del w:id="51" w:author="Author">
              <w:r w:rsidR="00E70FBA" w:rsidRPr="002A3027" w:rsidDel="00215051">
                <w:rPr>
                  <w:rFonts w:ascii="Times New Roman" w:hAnsi="Times New Roman" w:cs="Times New Roman"/>
                  <w:sz w:val="20"/>
                  <w:szCs w:val="20"/>
                  <w:lang w:val="en-GB"/>
                </w:rPr>
                <w:delText xml:space="preserve">measures </w:delText>
              </w:r>
            </w:del>
            <w:r w:rsidR="00E70FBA" w:rsidRPr="002A3027">
              <w:rPr>
                <w:rFonts w:ascii="Times New Roman" w:hAnsi="Times New Roman" w:cs="Times New Roman"/>
                <w:sz w:val="20"/>
                <w:szCs w:val="20"/>
                <w:lang w:val="en-GB"/>
              </w:rPr>
              <w:t xml:space="preserve">– </w:t>
            </w:r>
            <w:r w:rsidR="00E70FBA">
              <w:rPr>
                <w:rFonts w:ascii="Times New Roman" w:hAnsi="Times New Roman" w:cs="Times New Roman"/>
                <w:sz w:val="20"/>
                <w:szCs w:val="20"/>
                <w:lang w:val="en-GB"/>
              </w:rPr>
              <w:t>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BE4917">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Restricted own funds due to ring-fencing</w:t>
            </w:r>
            <w:r w:rsidR="008D10DE">
              <w:rPr>
                <w:rFonts w:ascii="Times New Roman" w:hAnsi="Times New Roman" w:cs="Times New Roman"/>
                <w:sz w:val="20"/>
                <w:szCs w:val="20"/>
                <w:lang w:val="en-GB"/>
              </w:rPr>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BE4917">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technical provisions.</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interest rate.</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E117FC" w:rsidRPr="00E117FC">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117FC" w:rsidRPr="00E117FC">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w:t>
            </w:r>
            <w:r w:rsidR="00EF4F4A">
              <w:rPr>
                <w:rFonts w:ascii="Times New Roman" w:hAnsi="Times New Roman" w:cs="Times New Roman"/>
                <w:sz w:val="20"/>
                <w:szCs w:val="20"/>
                <w:lang w:val="en-GB"/>
              </w:rPr>
              <w:t>fencing calculated considering t</w:t>
            </w:r>
            <w:r>
              <w:rPr>
                <w:rFonts w:ascii="Times New Roman" w:hAnsi="Times New Roman" w:cs="Times New Roman"/>
                <w:sz w:val="20"/>
                <w:szCs w:val="20"/>
                <w:lang w:val="en-GB"/>
              </w:rPr>
              <w:t>echnical provisions without any LTG measure.</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w:t>
            </w:r>
            <w:r w:rsidR="00853BE0">
              <w:rPr>
                <w:rFonts w:ascii="Times New Roman" w:hAnsi="Times New Roman" w:cs="Times New Roman"/>
                <w:sz w:val="20"/>
                <w:szCs w:val="20"/>
                <w:lang w:val="en-GB"/>
              </w:rPr>
              <w:t>d</w:t>
            </w:r>
            <w:r>
              <w:rPr>
                <w:rFonts w:ascii="Times New Roman" w:hAnsi="Times New Roman" w:cs="Times New Roman"/>
                <w:sz w:val="20"/>
                <w:szCs w:val="20"/>
                <w:lang w:val="en-GB"/>
              </w:rPr>
              <w:t>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0040</w:t>
            </w:r>
          </w:p>
        </w:tc>
        <w:tc>
          <w:tcPr>
            <w:tcW w:w="2814" w:type="dxa"/>
            <w:gridSpan w:val="2"/>
            <w:tcBorders>
              <w:bottom w:val="single" w:sz="4" w:space="0" w:color="auto"/>
            </w:tcBorders>
          </w:tcPr>
          <w:p w:rsidR="00E70FBA" w:rsidRPr="002A3027" w:rsidRDefault="00676789">
            <w:pPr>
              <w:rPr>
                <w:rFonts w:ascii="Times New Roman" w:hAnsi="Times New Roman" w:cs="Times New Roman"/>
                <w:sz w:val="20"/>
                <w:szCs w:val="20"/>
                <w:lang w:val="en-GB"/>
              </w:rPr>
            </w:pPr>
            <w:ins w:id="52"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53" w:author="Author">
              <w:r w:rsidR="00E70FBA" w:rsidDel="00676789">
                <w:rPr>
                  <w:rFonts w:ascii="Times New Roman" w:hAnsi="Times New Roman" w:cs="Times New Roman"/>
                  <w:sz w:val="20"/>
                  <w:szCs w:val="20"/>
                  <w:lang w:val="en-GB"/>
                </w:rPr>
                <w:delText>Impact of all LTG</w:delText>
              </w:r>
              <w:r w:rsidR="00B945D5" w:rsidDel="00676789">
                <w:rPr>
                  <w:rFonts w:ascii="Times New Roman" w:hAnsi="Times New Roman" w:cs="Times New Roman"/>
                  <w:sz w:val="20"/>
                  <w:szCs w:val="20"/>
                  <w:lang w:val="en-GB"/>
                </w:rPr>
                <w:delText>/transitional</w:delText>
              </w:r>
              <w:r w:rsidR="00E70FBA" w:rsidDel="00676789">
                <w:rPr>
                  <w:rFonts w:ascii="Times New Roman" w:hAnsi="Times New Roman" w:cs="Times New Roman"/>
                  <w:sz w:val="20"/>
                  <w:szCs w:val="20"/>
                  <w:lang w:val="en-GB"/>
                </w:rPr>
                <w:delText xml:space="preserve"> measures </w:delText>
              </w:r>
            </w:del>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due to the application of the </w:t>
            </w:r>
            <w:ins w:id="54"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55" w:author="Author">
              <w:r w:rsidDel="00676789">
                <w:rPr>
                  <w:rFonts w:ascii="Times New Roman" w:hAnsi="Times New Roman" w:cs="Times New Roman"/>
                  <w:sz w:val="20"/>
                  <w:szCs w:val="20"/>
                  <w:lang w:val="en-GB"/>
                </w:rPr>
                <w:delText>LTG</w:delText>
              </w:r>
              <w:r w:rsidR="00B945D5" w:rsidDel="00676789">
                <w:rPr>
                  <w:rFonts w:ascii="Times New Roman" w:hAnsi="Times New Roman" w:cs="Times New Roman"/>
                  <w:sz w:val="20"/>
                  <w:szCs w:val="20"/>
                  <w:lang w:val="en-GB"/>
                </w:rPr>
                <w:delText xml:space="preserve">/transitional </w:delText>
              </w:r>
              <w:r w:rsidDel="00676789">
                <w:rPr>
                  <w:rFonts w:ascii="Times New Roman" w:hAnsi="Times New Roman" w:cs="Times New Roman"/>
                  <w:sz w:val="20"/>
                  <w:szCs w:val="20"/>
                  <w:lang w:val="en-GB"/>
                </w:rPr>
                <w:delText>measures</w:delText>
              </w:r>
            </w:del>
            <w:r>
              <w:rPr>
                <w:rFonts w:ascii="Times New Roman" w:hAnsi="Times New Roman" w:cs="Times New Roman"/>
                <w:sz w:val="20"/>
                <w:szCs w:val="20"/>
                <w:lang w:val="en-GB"/>
              </w:rPr>
              <w:t>.</w:t>
            </w:r>
          </w:p>
          <w:p w:rsidR="003A2966" w:rsidRDefault="003A2966">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363326" w:rsidDel="005E37B5" w:rsidTr="006F704C">
        <w:trPr>
          <w:del w:id="56" w:author="Author"/>
        </w:trPr>
        <w:tc>
          <w:tcPr>
            <w:tcW w:w="8494" w:type="dxa"/>
            <w:gridSpan w:val="4"/>
            <w:tcBorders>
              <w:left w:val="nil"/>
              <w:right w:val="nil"/>
            </w:tcBorders>
          </w:tcPr>
          <w:p w:rsidR="00E70FBA" w:rsidRPr="00842CC1" w:rsidDel="005E37B5" w:rsidRDefault="00E70FBA" w:rsidP="006F704C">
            <w:pPr>
              <w:spacing w:before="120" w:after="120"/>
              <w:rPr>
                <w:del w:id="57" w:author="Author"/>
                <w:rFonts w:ascii="Times New Roman" w:hAnsi="Times New Roman" w:cs="Times New Roman"/>
                <w:b/>
                <w:sz w:val="20"/>
                <w:szCs w:val="20"/>
                <w:lang w:val="en-GB"/>
              </w:rPr>
            </w:pPr>
            <w:del w:id="58" w:author="Author">
              <w:r w:rsidDel="005E37B5">
                <w:rPr>
                  <w:rFonts w:ascii="Times New Roman" w:hAnsi="Times New Roman" w:cs="Times New Roman"/>
                  <w:b/>
                  <w:sz w:val="20"/>
                  <w:szCs w:val="20"/>
                  <w:lang w:val="en-GB"/>
                </w:rPr>
                <w:delText>Eligible own funds to meet SCR</w:delText>
              </w:r>
            </w:del>
          </w:p>
        </w:tc>
      </w:tr>
      <w:tr w:rsidR="00E70FBA" w:rsidRPr="002A3027" w:rsidTr="006F704C">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/R0050</w:t>
            </w:r>
          </w:p>
        </w:tc>
        <w:tc>
          <w:tcPr>
            <w:tcW w:w="2814" w:type="dxa"/>
            <w:gridSpan w:val="2"/>
          </w:tcPr>
          <w:p w:rsidR="00E70FBA" w:rsidRPr="002A3027" w:rsidRDefault="00DB2EDE" w:rsidP="00215051">
            <w:pPr>
              <w:rPr>
                <w:rFonts w:ascii="Times New Roman" w:hAnsi="Times New Roman" w:cs="Times New Roman"/>
                <w:sz w:val="20"/>
                <w:szCs w:val="20"/>
                <w:lang w:val="en-GB"/>
              </w:rPr>
            </w:pPr>
            <w:ins w:id="59"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60" w:author="Author">
              <w:r w:rsidR="00E70FBA" w:rsidRPr="002A3027" w:rsidDel="00DB2EDE">
                <w:rPr>
                  <w:rFonts w:ascii="Times New Roman" w:hAnsi="Times New Roman" w:cs="Times New Roman"/>
                  <w:sz w:val="20"/>
                  <w:szCs w:val="20"/>
                  <w:lang w:val="en-GB"/>
                </w:rPr>
                <w:delText>Amount with LTG and transitional</w:delText>
              </w:r>
            </w:del>
            <w:r w:rsidR="00E70FBA" w:rsidRPr="002A3027">
              <w:rPr>
                <w:rFonts w:ascii="Times New Roman" w:hAnsi="Times New Roman" w:cs="Times New Roman"/>
                <w:sz w:val="20"/>
                <w:szCs w:val="20"/>
                <w:lang w:val="en-GB"/>
              </w:rPr>
              <w:t xml:space="preserve"> </w:t>
            </w:r>
            <w:del w:id="61" w:author="Author">
              <w:r w:rsidR="00E70FBA" w:rsidRPr="002A3027" w:rsidDel="00215051">
                <w:rPr>
                  <w:rFonts w:ascii="Times New Roman" w:hAnsi="Times New Roman" w:cs="Times New Roman"/>
                  <w:sz w:val="20"/>
                  <w:szCs w:val="20"/>
                  <w:lang w:val="en-GB"/>
                </w:rPr>
                <w:delText xml:space="preserve">measures </w:delText>
              </w:r>
            </w:del>
            <w:r w:rsidR="00E70FBA" w:rsidRPr="002A3027">
              <w:rPr>
                <w:rFonts w:ascii="Times New Roman" w:hAnsi="Times New Roman" w:cs="Times New Roman"/>
                <w:sz w:val="20"/>
                <w:szCs w:val="20"/>
                <w:lang w:val="en-GB"/>
              </w:rPr>
              <w:t xml:space="preserve">– </w:t>
            </w:r>
            <w:r w:rsidR="00E70FBA">
              <w:rPr>
                <w:rFonts w:ascii="Times New Roman" w:hAnsi="Times New Roman" w:cs="Times New Roman"/>
                <w:sz w:val="20"/>
                <w:szCs w:val="20"/>
                <w:lang w:val="en-GB"/>
              </w:rPr>
              <w:t>Eligible own funds to meet SCR</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ins w:id="62" w:author="Author">
              <w:r w:rsidR="00A30DCD">
                <w:rPr>
                  <w:rFonts w:ascii="Times New Roman" w:hAnsi="Times New Roman" w:cs="Times New Roman"/>
                  <w:sz w:val="20"/>
                  <w:szCs w:val="20"/>
                  <w:lang w:val="en-GB"/>
                </w:rPr>
                <w:t>.</w:t>
              </w:r>
            </w:ins>
          </w:p>
        </w:tc>
      </w:tr>
      <w:tr w:rsidR="00E70FBA" w:rsidRPr="002A3027" w:rsidTr="006F704C">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del w:id="63" w:author="Author">
              <w:r w:rsidDel="00215051">
                <w:rPr>
                  <w:rFonts w:ascii="Times New Roman" w:hAnsi="Times New Roman" w:cs="Times New Roman"/>
                  <w:sz w:val="20"/>
                  <w:szCs w:val="20"/>
                  <w:lang w:val="en-GB"/>
                </w:rPr>
                <w:delText xml:space="preserve"> </w:delText>
              </w:r>
            </w:del>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del w:id="64" w:author="Author">
              <w:r w:rsidDel="00215051">
                <w:rPr>
                  <w:rFonts w:ascii="Times New Roman" w:hAnsi="Times New Roman" w:cs="Times New Roman"/>
                  <w:sz w:val="20"/>
                  <w:szCs w:val="20"/>
                  <w:lang w:val="en-GB"/>
                </w:rPr>
                <w:delText xml:space="preserve"> </w:delText>
              </w:r>
            </w:del>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363326" w:rsidTr="006F704C">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del w:id="65" w:author="Author">
              <w:r w:rsidDel="00215051">
                <w:rPr>
                  <w:rFonts w:ascii="Times New Roman" w:hAnsi="Times New Roman" w:cs="Times New Roman"/>
                  <w:sz w:val="20"/>
                  <w:szCs w:val="20"/>
                  <w:lang w:val="en-GB"/>
                </w:rPr>
                <w:delText xml:space="preserve"> </w:delText>
              </w:r>
            </w:del>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21648F" w:rsidRPr="0021648F">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del w:id="66" w:author="Author">
              <w:r w:rsidDel="00215051">
                <w:rPr>
                  <w:rFonts w:ascii="Times New Roman" w:hAnsi="Times New Roman" w:cs="Times New Roman"/>
                  <w:sz w:val="20"/>
                  <w:szCs w:val="20"/>
                  <w:lang w:val="en-GB"/>
                </w:rPr>
                <w:delText xml:space="preserve"> </w:delText>
              </w:r>
            </w:del>
          </w:p>
        </w:tc>
        <w:tc>
          <w:tcPr>
            <w:tcW w:w="4813" w:type="dxa"/>
          </w:tcPr>
          <w:p w:rsidR="00E70FBA" w:rsidRPr="002A3027" w:rsidRDefault="00E70FBA" w:rsidP="006F704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and C0040. </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1648F" w:rsidRPr="0021648F">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02CBB">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E02CBB">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del w:id="67" w:author="Author">
              <w:r w:rsidDel="00215051">
                <w:rPr>
                  <w:rFonts w:ascii="Times New Roman" w:hAnsi="Times New Roman" w:cs="Times New Roman"/>
                  <w:sz w:val="20"/>
                  <w:szCs w:val="20"/>
                  <w:lang w:val="en-GB"/>
                </w:rPr>
                <w:delText xml:space="preserve"> </w:delText>
              </w:r>
            </w:del>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C0040 and C0060. </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0050</w:t>
            </w:r>
          </w:p>
        </w:tc>
        <w:tc>
          <w:tcPr>
            <w:tcW w:w="2814" w:type="dxa"/>
            <w:gridSpan w:val="2"/>
          </w:tcPr>
          <w:p w:rsidR="00E70FBA" w:rsidRPr="002A3027" w:rsidRDefault="00676789">
            <w:pPr>
              <w:rPr>
                <w:rFonts w:ascii="Times New Roman" w:hAnsi="Times New Roman" w:cs="Times New Roman"/>
                <w:sz w:val="20"/>
                <w:szCs w:val="20"/>
                <w:lang w:val="en-GB"/>
              </w:rPr>
            </w:pPr>
            <w:ins w:id="68"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69" w:author="Author">
              <w:r w:rsidR="00E70FBA" w:rsidDel="00676789">
                <w:rPr>
                  <w:rFonts w:ascii="Times New Roman" w:hAnsi="Times New Roman" w:cs="Times New Roman"/>
                  <w:sz w:val="20"/>
                  <w:szCs w:val="20"/>
                  <w:lang w:val="en-GB"/>
                </w:rPr>
                <w:delText>Impact of all LTG</w:delText>
              </w:r>
              <w:r w:rsidR="0021648F" w:rsidDel="00676789">
                <w:rPr>
                  <w:rFonts w:ascii="Times New Roman" w:hAnsi="Times New Roman" w:cs="Times New Roman"/>
                  <w:sz w:val="20"/>
                  <w:szCs w:val="20"/>
                  <w:lang w:val="en-GB"/>
                </w:rPr>
                <w:delText>/transitional</w:delText>
              </w:r>
              <w:r w:rsidR="00E70FBA" w:rsidDel="00676789">
                <w:rPr>
                  <w:rFonts w:ascii="Times New Roman" w:hAnsi="Times New Roman" w:cs="Times New Roman"/>
                  <w:sz w:val="20"/>
                  <w:szCs w:val="20"/>
                  <w:lang w:val="en-GB"/>
                </w:rPr>
                <w:delText xml:space="preserve"> measures </w:delText>
              </w:r>
            </w:del>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Eligible own funds to meet SCR</w:t>
            </w:r>
            <w:del w:id="70" w:author="Author">
              <w:r w:rsidR="00E70FBA" w:rsidDel="00215051">
                <w:rPr>
                  <w:rFonts w:ascii="Times New Roman" w:hAnsi="Times New Roman" w:cs="Times New Roman"/>
                  <w:sz w:val="20"/>
                  <w:szCs w:val="20"/>
                  <w:lang w:val="en-GB"/>
                </w:rPr>
                <w:delText xml:space="preserve"> </w:delText>
              </w:r>
            </w:del>
          </w:p>
        </w:tc>
        <w:tc>
          <w:tcPr>
            <w:tcW w:w="4813" w:type="dxa"/>
          </w:tcPr>
          <w:p w:rsidR="00E70FBA" w:rsidRPr="006F704C"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due to the application of the </w:t>
            </w:r>
            <w:ins w:id="71"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72" w:author="Author">
              <w:r w:rsidDel="00676789">
                <w:rPr>
                  <w:rFonts w:ascii="Times New Roman" w:hAnsi="Times New Roman" w:cs="Times New Roman"/>
                  <w:sz w:val="20"/>
                  <w:szCs w:val="20"/>
                  <w:lang w:val="en-GB"/>
                </w:rPr>
                <w:delText>LTG</w:delText>
              </w:r>
              <w:r w:rsidR="0021648F" w:rsidDel="00676789">
                <w:rPr>
                  <w:rFonts w:ascii="Times New Roman" w:hAnsi="Times New Roman" w:cs="Times New Roman"/>
                  <w:sz w:val="20"/>
                  <w:szCs w:val="20"/>
                  <w:lang w:val="en-GB"/>
                </w:rPr>
                <w:delText>/transitional</w:delText>
              </w:r>
              <w:r w:rsidDel="00676789">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tc>
      </w:tr>
      <w:tr w:rsidR="00E70FBA" w:rsidRPr="00363326" w:rsidTr="006F704C">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/R0060</w:t>
            </w:r>
          </w:p>
        </w:tc>
        <w:tc>
          <w:tcPr>
            <w:tcW w:w="2814" w:type="dxa"/>
            <w:gridSpan w:val="2"/>
          </w:tcPr>
          <w:p w:rsidR="00E70FBA" w:rsidRPr="002A3027" w:rsidRDefault="00DB2EDE" w:rsidP="00215051">
            <w:pPr>
              <w:rPr>
                <w:rFonts w:ascii="Times New Roman" w:hAnsi="Times New Roman" w:cs="Times New Roman"/>
                <w:sz w:val="20"/>
                <w:szCs w:val="20"/>
                <w:lang w:val="en-GB"/>
              </w:rPr>
            </w:pPr>
            <w:ins w:id="73"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74" w:author="Author">
              <w:r w:rsidR="00E70FBA" w:rsidRPr="002A3027" w:rsidDel="00DB2EDE">
                <w:rPr>
                  <w:rFonts w:ascii="Times New Roman" w:hAnsi="Times New Roman" w:cs="Times New Roman"/>
                  <w:sz w:val="20"/>
                  <w:szCs w:val="20"/>
                  <w:lang w:val="en-GB"/>
                </w:rPr>
                <w:delText>Amount with LTG and transitional</w:delText>
              </w:r>
            </w:del>
            <w:r w:rsidR="00E70FBA" w:rsidRPr="002A3027">
              <w:rPr>
                <w:rFonts w:ascii="Times New Roman" w:hAnsi="Times New Roman" w:cs="Times New Roman"/>
                <w:sz w:val="20"/>
                <w:szCs w:val="20"/>
                <w:lang w:val="en-GB"/>
              </w:rPr>
              <w:t xml:space="preserve"> </w:t>
            </w:r>
            <w:del w:id="75" w:author="Author">
              <w:r w:rsidR="00E70FBA" w:rsidRPr="002A3027" w:rsidDel="00215051">
                <w:rPr>
                  <w:rFonts w:ascii="Times New Roman" w:hAnsi="Times New Roman" w:cs="Times New Roman"/>
                  <w:sz w:val="20"/>
                  <w:szCs w:val="20"/>
                  <w:lang w:val="en-GB"/>
                </w:rPr>
                <w:delText xml:space="preserve">measures </w:delText>
              </w:r>
            </w:del>
            <w:r w:rsidR="00E70FBA" w:rsidRPr="002A3027">
              <w:rPr>
                <w:rFonts w:ascii="Times New Roman" w:hAnsi="Times New Roman" w:cs="Times New Roman"/>
                <w:sz w:val="20"/>
                <w:szCs w:val="20"/>
                <w:lang w:val="en-GB"/>
              </w:rPr>
              <w:t xml:space="preserve">– </w:t>
            </w:r>
            <w:r w:rsidR="00E70FBA">
              <w:rPr>
                <w:rFonts w:ascii="Times New Roman" w:hAnsi="Times New Roman" w:cs="Times New Roman"/>
                <w:sz w:val="20"/>
                <w:szCs w:val="20"/>
                <w:lang w:val="en-GB"/>
              </w:rPr>
              <w:t>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5D3D4A">
              <w:rPr>
                <w:rFonts w:ascii="Times New Roman" w:hAnsi="Times New Roman" w:cs="Times New Roman"/>
                <w:sz w:val="20"/>
                <w:szCs w:val="20"/>
                <w:lang w:val="en-GB"/>
              </w:rPr>
              <w:t>.</w:t>
            </w:r>
          </w:p>
        </w:tc>
      </w:tr>
      <w:tr w:rsidR="00E70FBA" w:rsidRPr="00363326" w:rsidTr="006F704C">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 due to the application of the transitional on technical provisions.</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2A3027" w:rsidTr="006F704C">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09259A"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and C0040. </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9259A"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09259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C0040 and C0060. </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0060</w:t>
            </w:r>
          </w:p>
        </w:tc>
        <w:tc>
          <w:tcPr>
            <w:tcW w:w="2814" w:type="dxa"/>
            <w:gridSpan w:val="2"/>
          </w:tcPr>
          <w:p w:rsidR="00E70FBA" w:rsidRPr="002A3027" w:rsidRDefault="00676789">
            <w:pPr>
              <w:rPr>
                <w:rFonts w:ascii="Times New Roman" w:hAnsi="Times New Roman" w:cs="Times New Roman"/>
                <w:sz w:val="20"/>
                <w:szCs w:val="20"/>
                <w:lang w:val="en-GB"/>
              </w:rPr>
            </w:pPr>
            <w:ins w:id="76"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77" w:author="Author">
              <w:r w:rsidR="00E70FBA" w:rsidDel="00676789">
                <w:rPr>
                  <w:rFonts w:ascii="Times New Roman" w:hAnsi="Times New Roman" w:cs="Times New Roman"/>
                  <w:sz w:val="20"/>
                  <w:szCs w:val="20"/>
                  <w:lang w:val="en-GB"/>
                </w:rPr>
                <w:delText>Impact of all LTG</w:delText>
              </w:r>
              <w:r w:rsidR="0009259A" w:rsidDel="00676789">
                <w:rPr>
                  <w:rFonts w:ascii="Times New Roman" w:hAnsi="Times New Roman" w:cs="Times New Roman"/>
                  <w:sz w:val="20"/>
                  <w:szCs w:val="20"/>
                  <w:lang w:val="en-GB"/>
                </w:rPr>
                <w:delText>/transitional</w:delText>
              </w:r>
              <w:r w:rsidR="00E70FBA" w:rsidDel="00676789">
                <w:rPr>
                  <w:rFonts w:ascii="Times New Roman" w:hAnsi="Times New Roman" w:cs="Times New Roman"/>
                  <w:sz w:val="20"/>
                  <w:szCs w:val="20"/>
                  <w:lang w:val="en-GB"/>
                </w:rPr>
                <w:delText xml:space="preserve"> measures </w:delText>
              </w:r>
            </w:del>
            <w:r w:rsidR="00E70FBA">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ins w:id="78"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79" w:author="Author">
              <w:r w:rsidDel="00676789">
                <w:rPr>
                  <w:rFonts w:ascii="Times New Roman" w:hAnsi="Times New Roman" w:cs="Times New Roman"/>
                  <w:sz w:val="20"/>
                  <w:szCs w:val="20"/>
                  <w:lang w:val="en-GB"/>
                </w:rPr>
                <w:delText>LTG</w:delText>
              </w:r>
              <w:r w:rsidR="0009259A" w:rsidDel="00676789">
                <w:rPr>
                  <w:rFonts w:ascii="Times New Roman" w:hAnsi="Times New Roman" w:cs="Times New Roman"/>
                  <w:sz w:val="20"/>
                  <w:szCs w:val="20"/>
                  <w:lang w:val="en-GB"/>
                </w:rPr>
                <w:delText>/transitional</w:delText>
              </w:r>
              <w:r w:rsidDel="00676789">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/R0070</w:t>
            </w:r>
          </w:p>
        </w:tc>
        <w:tc>
          <w:tcPr>
            <w:tcW w:w="2814" w:type="dxa"/>
            <w:gridSpan w:val="2"/>
          </w:tcPr>
          <w:p w:rsidR="00D23E65" w:rsidRPr="002A3027" w:rsidRDefault="00DB2EDE" w:rsidP="00215051">
            <w:pPr>
              <w:rPr>
                <w:rFonts w:ascii="Times New Roman" w:hAnsi="Times New Roman" w:cs="Times New Roman"/>
                <w:sz w:val="20"/>
                <w:szCs w:val="20"/>
                <w:lang w:val="en-GB"/>
              </w:rPr>
            </w:pPr>
            <w:ins w:id="80"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81" w:author="Author">
              <w:r w:rsidR="00D23E65" w:rsidRPr="002A3027" w:rsidDel="00DB2EDE">
                <w:rPr>
                  <w:rFonts w:ascii="Times New Roman" w:hAnsi="Times New Roman" w:cs="Times New Roman"/>
                  <w:sz w:val="20"/>
                  <w:szCs w:val="20"/>
                  <w:lang w:val="en-GB"/>
                </w:rPr>
                <w:delText>Amount with LTG and transitional</w:delText>
              </w:r>
            </w:del>
            <w:r w:rsidR="00D23E65" w:rsidRPr="002A3027">
              <w:rPr>
                <w:rFonts w:ascii="Times New Roman" w:hAnsi="Times New Roman" w:cs="Times New Roman"/>
                <w:sz w:val="20"/>
                <w:szCs w:val="20"/>
                <w:lang w:val="en-GB"/>
              </w:rPr>
              <w:t xml:space="preserve"> </w:t>
            </w:r>
            <w:del w:id="82" w:author="Author">
              <w:r w:rsidR="00D23E65" w:rsidRPr="002A3027" w:rsidDel="00215051">
                <w:rPr>
                  <w:rFonts w:ascii="Times New Roman" w:hAnsi="Times New Roman" w:cs="Times New Roman"/>
                  <w:sz w:val="20"/>
                  <w:szCs w:val="20"/>
                  <w:lang w:val="en-GB"/>
                </w:rPr>
                <w:delText xml:space="preserve">measures </w:delText>
              </w:r>
            </w:del>
            <w:r w:rsidR="00D23E65" w:rsidRPr="002A3027">
              <w:rPr>
                <w:rFonts w:ascii="Times New Roman" w:hAnsi="Times New Roman" w:cs="Times New Roman"/>
                <w:sz w:val="20"/>
                <w:szCs w:val="20"/>
                <w:lang w:val="en-GB"/>
              </w:rPr>
              <w:t xml:space="preserve">– </w:t>
            </w:r>
            <w:r w:rsidR="00D23E65">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due to the application of the transitional on technical provisions.</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and C0040. </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C0040 and C0060. </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0070</w:t>
            </w:r>
          </w:p>
        </w:tc>
        <w:tc>
          <w:tcPr>
            <w:tcW w:w="2814" w:type="dxa"/>
            <w:gridSpan w:val="2"/>
          </w:tcPr>
          <w:p w:rsidR="00D23E65" w:rsidRPr="002A3027" w:rsidRDefault="00676789">
            <w:pPr>
              <w:rPr>
                <w:rFonts w:ascii="Times New Roman" w:hAnsi="Times New Roman" w:cs="Times New Roman"/>
                <w:sz w:val="20"/>
                <w:szCs w:val="20"/>
                <w:lang w:val="en-GB"/>
              </w:rPr>
            </w:pPr>
            <w:ins w:id="83"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84" w:author="Author">
              <w:r w:rsidR="00D23E65" w:rsidDel="00676789">
                <w:rPr>
                  <w:rFonts w:ascii="Times New Roman" w:hAnsi="Times New Roman" w:cs="Times New Roman"/>
                  <w:sz w:val="20"/>
                  <w:szCs w:val="20"/>
                  <w:lang w:val="en-GB"/>
                </w:rPr>
                <w:delText xml:space="preserve">Impact of all LTG/transitional measures </w:delText>
              </w:r>
            </w:del>
            <w:r w:rsidR="00D23E65">
              <w:rPr>
                <w:rFonts w:ascii="Times New Roman" w:hAnsi="Times New Roman" w:cs="Times New Roman"/>
                <w:sz w:val="20"/>
                <w:szCs w:val="20"/>
                <w:lang w:val="en-GB"/>
              </w:rPr>
              <w:t xml:space="preserve"> </w:t>
            </w:r>
            <w:r w:rsidR="00D23E65" w:rsidRPr="002A3027">
              <w:rPr>
                <w:rFonts w:ascii="Times New Roman" w:hAnsi="Times New Roman" w:cs="Times New Roman"/>
                <w:sz w:val="20"/>
                <w:szCs w:val="20"/>
                <w:lang w:val="en-GB"/>
              </w:rPr>
              <w:t>–</w:t>
            </w:r>
            <w:r w:rsidR="00D23E65">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ins w:id="85"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86" w:author="Author">
              <w:r w:rsidDel="00676789">
                <w:rPr>
                  <w:rFonts w:ascii="Times New Roman" w:hAnsi="Times New Roman" w:cs="Times New Roman"/>
                  <w:sz w:val="20"/>
                  <w:szCs w:val="20"/>
                  <w:lang w:val="en-GB"/>
                </w:rPr>
                <w:delText>LTG/transitional measures</w:delText>
              </w:r>
            </w:del>
            <w:r>
              <w:rPr>
                <w:rFonts w:ascii="Times New Roman" w:hAnsi="Times New Roman" w:cs="Times New Roman"/>
                <w:sz w:val="20"/>
                <w:szCs w:val="20"/>
                <w:lang w:val="en-GB"/>
              </w:rPr>
              <w:t>.</w:t>
            </w:r>
          </w:p>
        </w:tc>
      </w:tr>
      <w:tr w:rsidR="00BC0F3D" w:rsidRPr="00363326" w:rsidTr="006F704C">
        <w:tc>
          <w:tcPr>
            <w:tcW w:w="867" w:type="dxa"/>
          </w:tcPr>
          <w:p w:rsidR="00BC0F3D" w:rsidRPr="002A3027" w:rsidRDefault="00BC0F3D"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/R0080</w:t>
            </w:r>
          </w:p>
        </w:tc>
        <w:tc>
          <w:tcPr>
            <w:tcW w:w="2814" w:type="dxa"/>
            <w:gridSpan w:val="2"/>
          </w:tcPr>
          <w:p w:rsidR="00BC0F3D" w:rsidRPr="002A3027" w:rsidRDefault="00DB2EDE" w:rsidP="00215051">
            <w:pPr>
              <w:rPr>
                <w:rFonts w:ascii="Times New Roman" w:hAnsi="Times New Roman" w:cs="Times New Roman"/>
                <w:sz w:val="20"/>
                <w:szCs w:val="20"/>
                <w:lang w:val="en-GB"/>
              </w:rPr>
            </w:pPr>
            <w:ins w:id="87"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88" w:author="Author">
              <w:r w:rsidR="00BC0F3D" w:rsidRPr="002A3027" w:rsidDel="00DB2EDE">
                <w:rPr>
                  <w:rFonts w:ascii="Times New Roman" w:hAnsi="Times New Roman" w:cs="Times New Roman"/>
                  <w:sz w:val="20"/>
                  <w:szCs w:val="20"/>
                  <w:lang w:val="en-GB"/>
                </w:rPr>
                <w:delText>Amount with LTG and transitional</w:delText>
              </w:r>
            </w:del>
            <w:r w:rsidR="00BC0F3D" w:rsidRPr="002A3027">
              <w:rPr>
                <w:rFonts w:ascii="Times New Roman" w:hAnsi="Times New Roman" w:cs="Times New Roman"/>
                <w:sz w:val="20"/>
                <w:szCs w:val="20"/>
                <w:lang w:val="en-GB"/>
              </w:rPr>
              <w:t xml:space="preserve"> </w:t>
            </w:r>
            <w:del w:id="89" w:author="Author">
              <w:r w:rsidR="00BC0F3D" w:rsidRPr="002A3027" w:rsidDel="00215051">
                <w:rPr>
                  <w:rFonts w:ascii="Times New Roman" w:hAnsi="Times New Roman" w:cs="Times New Roman"/>
                  <w:sz w:val="20"/>
                  <w:szCs w:val="20"/>
                  <w:lang w:val="en-GB"/>
                </w:rPr>
                <w:delText xml:space="preserve">measures </w:delText>
              </w:r>
            </w:del>
            <w:r w:rsidR="00BC0F3D" w:rsidRPr="002A3027">
              <w:rPr>
                <w:rFonts w:ascii="Times New Roman" w:hAnsi="Times New Roman" w:cs="Times New Roman"/>
                <w:sz w:val="20"/>
                <w:szCs w:val="20"/>
                <w:lang w:val="en-GB"/>
              </w:rPr>
              <w:t xml:space="preserve">– </w:t>
            </w:r>
            <w:r w:rsidR="00BC0F3D">
              <w:rPr>
                <w:rFonts w:ascii="Times New Roman" w:hAnsi="Times New Roman" w:cs="Times New Roman"/>
                <w:sz w:val="20"/>
                <w:szCs w:val="20"/>
                <w:lang w:val="en-GB"/>
              </w:rPr>
              <w:t>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BC0F3D" w:rsidRPr="00363326" w:rsidTr="006F704C">
        <w:tc>
          <w:tcPr>
            <w:tcW w:w="867" w:type="dxa"/>
          </w:tcPr>
          <w:p w:rsidR="00BC0F3D" w:rsidRPr="002A3027"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C0020/R0080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 due to the application of the transitional on technical provisions.</w:t>
            </w:r>
          </w:p>
          <w:p w:rsidR="00BC0F3D" w:rsidRDefault="00BC0F3D">
            <w:pPr>
              <w:rPr>
                <w:rFonts w:ascii="Times New Roman" w:hAnsi="Times New Roman" w:cs="Times New Roman"/>
                <w:sz w:val="20"/>
                <w:szCs w:val="20"/>
                <w:lang w:val="en-GB"/>
              </w:rPr>
            </w:pPr>
          </w:p>
          <w:p w:rsidR="00BC0F3D"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BC0F3D" w:rsidRPr="002A3027" w:rsidTr="006F704C">
        <w:tc>
          <w:tcPr>
            <w:tcW w:w="867" w:type="dxa"/>
          </w:tcPr>
          <w:p w:rsidR="00BC0F3D" w:rsidRDefault="00BC0F3D"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BC0F3D" w:rsidRPr="0095474B" w:rsidRDefault="00BC0F3D">
            <w:pPr>
              <w:rPr>
                <w:rFonts w:ascii="Times New Roman" w:hAnsi="Times New Roman" w:cs="Times New Roman"/>
                <w:sz w:val="20"/>
                <w:szCs w:val="20"/>
                <w:lang w:val="en-US"/>
              </w:rPr>
            </w:pPr>
            <w:r>
              <w:rPr>
                <w:rFonts w:ascii="Times New Roman" w:hAnsi="Times New Roman" w:cs="Times New Roman"/>
                <w:sz w:val="20"/>
                <w:szCs w:val="20"/>
                <w:lang w:val="en-US"/>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and C0040. </w:t>
            </w:r>
          </w:p>
        </w:tc>
      </w:tr>
      <w:tr w:rsidR="00BC0F3D" w:rsidRPr="00363326"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C0040 and C0060. </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BC0F3D"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BC0F3D">
              <w:rPr>
                <w:rFonts w:ascii="Times New Roman" w:hAnsi="Times New Roman" w:cs="Times New Roman"/>
                <w:sz w:val="20"/>
                <w:szCs w:val="20"/>
                <w:lang w:val="en-GB"/>
              </w:rPr>
              <w:t>0080</w:t>
            </w:r>
          </w:p>
        </w:tc>
        <w:tc>
          <w:tcPr>
            <w:tcW w:w="2814" w:type="dxa"/>
            <w:gridSpan w:val="2"/>
          </w:tcPr>
          <w:p w:rsidR="00BC0F3D" w:rsidRPr="002A3027" w:rsidRDefault="00676789">
            <w:pPr>
              <w:rPr>
                <w:rFonts w:ascii="Times New Roman" w:hAnsi="Times New Roman" w:cs="Times New Roman"/>
                <w:sz w:val="20"/>
                <w:szCs w:val="20"/>
                <w:lang w:val="en-GB"/>
              </w:rPr>
            </w:pPr>
            <w:ins w:id="90"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91" w:author="Author">
              <w:r w:rsidR="00BC0F3D" w:rsidDel="00676789">
                <w:rPr>
                  <w:rFonts w:ascii="Times New Roman" w:hAnsi="Times New Roman" w:cs="Times New Roman"/>
                  <w:sz w:val="20"/>
                  <w:szCs w:val="20"/>
                  <w:lang w:val="en-GB"/>
                </w:rPr>
                <w:delText xml:space="preserve">Impact of all LTG/transitional measures </w:delText>
              </w:r>
            </w:del>
            <w:r w:rsidR="00BC0F3D">
              <w:rPr>
                <w:rFonts w:ascii="Times New Roman" w:hAnsi="Times New Roman" w:cs="Times New Roman"/>
                <w:sz w:val="20"/>
                <w:szCs w:val="20"/>
                <w:lang w:val="en-GB"/>
              </w:rPr>
              <w:t xml:space="preserve"> </w:t>
            </w:r>
            <w:r w:rsidR="00BC0F3D" w:rsidRPr="002A3027">
              <w:rPr>
                <w:rFonts w:ascii="Times New Roman" w:hAnsi="Times New Roman" w:cs="Times New Roman"/>
                <w:sz w:val="20"/>
                <w:szCs w:val="20"/>
                <w:lang w:val="en-GB"/>
              </w:rPr>
              <w:t>–</w:t>
            </w:r>
            <w:r w:rsidR="00BC0F3D">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ins w:id="92"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93" w:author="Author">
              <w:r w:rsidDel="00676789">
                <w:rPr>
                  <w:rFonts w:ascii="Times New Roman" w:hAnsi="Times New Roman" w:cs="Times New Roman"/>
                  <w:sz w:val="20"/>
                  <w:szCs w:val="20"/>
                  <w:lang w:val="en-GB"/>
                </w:rPr>
                <w:delText>LTG/transitional measures</w:delText>
              </w:r>
            </w:del>
            <w:r>
              <w:rPr>
                <w:rFonts w:ascii="Times New Roman" w:hAnsi="Times New Roman" w:cs="Times New Roman"/>
                <w:sz w:val="20"/>
                <w:szCs w:val="20"/>
                <w:lang w:val="en-GB"/>
              </w:rPr>
              <w:t>.</w:t>
            </w:r>
          </w:p>
        </w:tc>
      </w:tr>
      <w:tr w:rsidR="00D23E65" w:rsidRPr="00842CC1" w:rsidDel="005E37B5" w:rsidTr="006F704C">
        <w:trPr>
          <w:del w:id="94" w:author="Author"/>
        </w:trPr>
        <w:tc>
          <w:tcPr>
            <w:tcW w:w="8494" w:type="dxa"/>
            <w:gridSpan w:val="4"/>
            <w:tcBorders>
              <w:left w:val="nil"/>
              <w:right w:val="nil"/>
            </w:tcBorders>
          </w:tcPr>
          <w:p w:rsidR="00D23E65" w:rsidRPr="00842CC1" w:rsidDel="005E37B5" w:rsidRDefault="00D23E65" w:rsidP="006F704C">
            <w:pPr>
              <w:spacing w:before="120" w:after="120"/>
              <w:rPr>
                <w:del w:id="95" w:author="Author"/>
                <w:rFonts w:ascii="Times New Roman" w:hAnsi="Times New Roman" w:cs="Times New Roman"/>
                <w:b/>
                <w:sz w:val="20"/>
                <w:szCs w:val="20"/>
                <w:lang w:val="en-GB"/>
              </w:rPr>
            </w:pPr>
            <w:del w:id="96" w:author="Author">
              <w:r w:rsidDel="005E37B5">
                <w:rPr>
                  <w:rFonts w:ascii="Times New Roman" w:hAnsi="Times New Roman" w:cs="Times New Roman"/>
                  <w:b/>
                  <w:sz w:val="20"/>
                  <w:szCs w:val="20"/>
                  <w:lang w:val="en-GB"/>
                </w:rPr>
                <w:delText>SCR</w:delText>
              </w:r>
            </w:del>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/R0090</w:t>
            </w:r>
          </w:p>
        </w:tc>
        <w:tc>
          <w:tcPr>
            <w:tcW w:w="2814" w:type="dxa"/>
            <w:gridSpan w:val="2"/>
          </w:tcPr>
          <w:p w:rsidR="00D23E65" w:rsidRPr="002A3027" w:rsidRDefault="00DB2EDE" w:rsidP="00215051">
            <w:pPr>
              <w:rPr>
                <w:rFonts w:ascii="Times New Roman" w:hAnsi="Times New Roman" w:cs="Times New Roman"/>
                <w:sz w:val="20"/>
                <w:szCs w:val="20"/>
                <w:lang w:val="en-GB"/>
              </w:rPr>
            </w:pPr>
            <w:ins w:id="97" w:author="Author">
              <w:r w:rsidRPr="00DB2EDE">
                <w:rPr>
                  <w:rFonts w:ascii="Times New Roman" w:hAnsi="Times New Roman" w:cs="Times New Roman"/>
                  <w:sz w:val="20"/>
                  <w:szCs w:val="20"/>
                  <w:lang w:val="en-GB"/>
                </w:rPr>
                <w:t xml:space="preserve">Amount with LTG measures and </w:t>
              </w:r>
              <w:proofErr w:type="spellStart"/>
              <w:r w:rsidRPr="00DB2EDE">
                <w:rPr>
                  <w:rFonts w:ascii="Times New Roman" w:hAnsi="Times New Roman" w:cs="Times New Roman"/>
                  <w:sz w:val="20"/>
                  <w:szCs w:val="20"/>
                  <w:lang w:val="en-GB"/>
                </w:rPr>
                <w:t>transitionals</w:t>
              </w:r>
            </w:ins>
            <w:proofErr w:type="spellEnd"/>
            <w:del w:id="98" w:author="Author">
              <w:r w:rsidR="00D23E65" w:rsidRPr="002A3027" w:rsidDel="00DB2EDE">
                <w:rPr>
                  <w:rFonts w:ascii="Times New Roman" w:hAnsi="Times New Roman" w:cs="Times New Roman"/>
                  <w:sz w:val="20"/>
                  <w:szCs w:val="20"/>
                  <w:lang w:val="en-GB"/>
                </w:rPr>
                <w:delText>Amount with LTG and transitional</w:delText>
              </w:r>
            </w:del>
            <w:r w:rsidR="00D23E65" w:rsidRPr="002A3027">
              <w:rPr>
                <w:rFonts w:ascii="Times New Roman" w:hAnsi="Times New Roman" w:cs="Times New Roman"/>
                <w:sz w:val="20"/>
                <w:szCs w:val="20"/>
                <w:lang w:val="en-GB"/>
              </w:rPr>
              <w:t xml:space="preserve"> </w:t>
            </w:r>
            <w:del w:id="99" w:author="Author">
              <w:r w:rsidR="00D23E65" w:rsidRPr="002A3027" w:rsidDel="00215051">
                <w:rPr>
                  <w:rFonts w:ascii="Times New Roman" w:hAnsi="Times New Roman" w:cs="Times New Roman"/>
                  <w:sz w:val="20"/>
                  <w:szCs w:val="20"/>
                  <w:lang w:val="en-GB"/>
                </w:rPr>
                <w:delText xml:space="preserve">measures </w:delText>
              </w:r>
            </w:del>
            <w:r w:rsidR="00D23E65" w:rsidRPr="002A3027">
              <w:rPr>
                <w:rFonts w:ascii="Times New Roman" w:hAnsi="Times New Roman" w:cs="Times New Roman"/>
                <w:sz w:val="20"/>
                <w:szCs w:val="20"/>
                <w:lang w:val="en-GB"/>
              </w:rPr>
              <w:t xml:space="preserve">– </w:t>
            </w:r>
            <w:r w:rsidR="00D23E65">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ins w:id="100" w:author="Author">
              <w:r w:rsidR="005E37B5">
                <w:rPr>
                  <w:rFonts w:ascii="Times New Roman" w:hAnsi="Times New Roman" w:cs="Times New Roman"/>
                  <w:sz w:val="20"/>
                  <w:szCs w:val="20"/>
                  <w:lang w:val="en-GB"/>
                </w:rPr>
                <w:t xml:space="preserve"> </w:t>
              </w:r>
            </w:ins>
            <w:r>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SCR</w:t>
            </w:r>
            <w:del w:id="101" w:author="Author">
              <w:r w:rsidDel="00215051">
                <w:rPr>
                  <w:rFonts w:ascii="Times New Roman" w:hAnsi="Times New Roman" w:cs="Times New Roman"/>
                  <w:sz w:val="20"/>
                  <w:szCs w:val="20"/>
                  <w:lang w:val="en-GB"/>
                </w:rPr>
                <w:delText xml:space="preserve"> </w:delText>
              </w:r>
            </w:del>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rsidP="005E37B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del w:id="102" w:author="Author">
              <w:r w:rsidDel="005E37B5">
                <w:rPr>
                  <w:rFonts w:ascii="Times New Roman" w:hAnsi="Times New Roman" w:cs="Times New Roman"/>
                  <w:sz w:val="20"/>
                  <w:szCs w:val="20"/>
                  <w:lang w:val="en-GB"/>
                </w:rPr>
                <w:delText xml:space="preserve"> </w:delText>
              </w:r>
            </w:del>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9919C0" w:rsidRPr="009919C0">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and C0040. </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9919C0" w:rsidRPr="009919C0">
              <w:rPr>
                <w:rFonts w:ascii="Times New Roman" w:hAnsi="Times New Roman" w:cs="Times New Roman"/>
                <w:sz w:val="20"/>
                <w:szCs w:val="20"/>
                <w:lang w:val="en-GB"/>
              </w:rPr>
              <w:t>and without all the others</w:t>
            </w:r>
            <w:r w:rsidR="009919C0">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any LTG measure.</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43619C" w:rsidRDefault="0043619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w:t>
            </w:r>
            <w:proofErr w:type="gramStart"/>
            <w:r>
              <w:rPr>
                <w:rFonts w:ascii="Times New Roman" w:hAnsi="Times New Roman" w:cs="Times New Roman"/>
                <w:sz w:val="20"/>
                <w:szCs w:val="20"/>
                <w:lang w:val="en-GB"/>
              </w:rPr>
              <w:t>calculated  considering</w:t>
            </w:r>
            <w:proofErr w:type="gramEnd"/>
            <w:r>
              <w:rPr>
                <w:rFonts w:ascii="Times New Roman" w:hAnsi="Times New Roman" w:cs="Times New Roman"/>
                <w:sz w:val="20"/>
                <w:szCs w:val="20"/>
                <w:lang w:val="en-GB"/>
              </w:rPr>
              <w:t xml:space="preserv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C0040 and C0060. </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0090</w:t>
            </w:r>
          </w:p>
        </w:tc>
        <w:tc>
          <w:tcPr>
            <w:tcW w:w="2814" w:type="dxa"/>
            <w:gridSpan w:val="2"/>
          </w:tcPr>
          <w:p w:rsidR="00D23E65" w:rsidRPr="002A3027" w:rsidRDefault="00676789" w:rsidP="005E37B5">
            <w:pPr>
              <w:rPr>
                <w:rFonts w:ascii="Times New Roman" w:hAnsi="Times New Roman" w:cs="Times New Roman"/>
                <w:sz w:val="20"/>
                <w:szCs w:val="20"/>
                <w:lang w:val="en-GB"/>
              </w:rPr>
            </w:pPr>
            <w:ins w:id="103" w:author="Author">
              <w:r w:rsidRPr="00676789">
                <w:rPr>
                  <w:rFonts w:ascii="Times New Roman" w:hAnsi="Times New Roman" w:cs="Times New Roman"/>
                  <w:sz w:val="20"/>
                  <w:szCs w:val="20"/>
                  <w:lang w:val="en-GB"/>
                </w:rPr>
                <w:t xml:space="preserve">Impact of all LTG measures and </w:t>
              </w:r>
              <w:proofErr w:type="spellStart"/>
              <w:r w:rsidRPr="00676789">
                <w:rPr>
                  <w:rFonts w:ascii="Times New Roman" w:hAnsi="Times New Roman" w:cs="Times New Roman"/>
                  <w:sz w:val="20"/>
                  <w:szCs w:val="20"/>
                  <w:lang w:val="en-GB"/>
                </w:rPr>
                <w:t>transitionals</w:t>
              </w:r>
            </w:ins>
            <w:proofErr w:type="spellEnd"/>
            <w:del w:id="104" w:author="Author">
              <w:r w:rsidR="00D23E65" w:rsidDel="00676789">
                <w:rPr>
                  <w:rFonts w:ascii="Times New Roman" w:hAnsi="Times New Roman" w:cs="Times New Roman"/>
                  <w:sz w:val="20"/>
                  <w:szCs w:val="20"/>
                  <w:lang w:val="en-GB"/>
                </w:rPr>
                <w:delText>Impact of all LTG</w:delText>
              </w:r>
              <w:r w:rsidR="00401FE6" w:rsidDel="00676789">
                <w:rPr>
                  <w:rFonts w:ascii="Times New Roman" w:hAnsi="Times New Roman" w:cs="Times New Roman"/>
                  <w:sz w:val="20"/>
                  <w:szCs w:val="20"/>
                  <w:lang w:val="en-GB"/>
                </w:rPr>
                <w:delText>/transitional</w:delText>
              </w:r>
              <w:r w:rsidR="00D23E65" w:rsidDel="00676789">
                <w:rPr>
                  <w:rFonts w:ascii="Times New Roman" w:hAnsi="Times New Roman" w:cs="Times New Roman"/>
                  <w:sz w:val="20"/>
                  <w:szCs w:val="20"/>
                  <w:lang w:val="en-GB"/>
                </w:rPr>
                <w:delText xml:space="preserve"> measures</w:delText>
              </w:r>
            </w:del>
            <w:r w:rsidR="00D23E65">
              <w:rPr>
                <w:rFonts w:ascii="Times New Roman" w:hAnsi="Times New Roman" w:cs="Times New Roman"/>
                <w:sz w:val="20"/>
                <w:szCs w:val="20"/>
                <w:lang w:val="en-GB"/>
              </w:rPr>
              <w:t xml:space="preserve"> </w:t>
            </w:r>
            <w:del w:id="105" w:author="Author">
              <w:r w:rsidR="00D23E65" w:rsidDel="005E37B5">
                <w:rPr>
                  <w:rFonts w:ascii="Times New Roman" w:hAnsi="Times New Roman" w:cs="Times New Roman"/>
                  <w:sz w:val="20"/>
                  <w:szCs w:val="20"/>
                  <w:lang w:val="en-GB"/>
                </w:rPr>
                <w:delText xml:space="preserve"> </w:delText>
              </w:r>
            </w:del>
            <w:r w:rsidR="00D23E65" w:rsidRPr="002A3027">
              <w:rPr>
                <w:rFonts w:ascii="Times New Roman" w:hAnsi="Times New Roman" w:cs="Times New Roman"/>
                <w:sz w:val="20"/>
                <w:szCs w:val="20"/>
                <w:lang w:val="en-GB"/>
              </w:rPr>
              <w:t>–</w:t>
            </w:r>
            <w:ins w:id="106" w:author="Author">
              <w:r w:rsidR="005E37B5">
                <w:rPr>
                  <w:rFonts w:ascii="Times New Roman" w:hAnsi="Times New Roman" w:cs="Times New Roman"/>
                  <w:sz w:val="20"/>
                  <w:szCs w:val="20"/>
                  <w:lang w:val="en-GB"/>
                </w:rPr>
                <w:t xml:space="preserve"> </w:t>
              </w:r>
            </w:ins>
            <w:r w:rsidR="00D23E65">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SCR due to the application of the </w:t>
            </w:r>
            <w:ins w:id="107" w:author="Author">
              <w:r w:rsidR="00676789" w:rsidRPr="00676789">
                <w:rPr>
                  <w:rFonts w:ascii="Times New Roman" w:hAnsi="Times New Roman" w:cs="Times New Roman"/>
                  <w:sz w:val="20"/>
                  <w:szCs w:val="20"/>
                  <w:lang w:val="en-GB"/>
                </w:rPr>
                <w:t xml:space="preserve">LTG measures and </w:t>
              </w:r>
              <w:proofErr w:type="spellStart"/>
              <w:r w:rsidR="00676789" w:rsidRPr="00676789">
                <w:rPr>
                  <w:rFonts w:ascii="Times New Roman" w:hAnsi="Times New Roman" w:cs="Times New Roman"/>
                  <w:sz w:val="20"/>
                  <w:szCs w:val="20"/>
                  <w:lang w:val="en-GB"/>
                </w:rPr>
                <w:t>transitionals</w:t>
              </w:r>
            </w:ins>
            <w:proofErr w:type="spellEnd"/>
            <w:del w:id="108" w:author="Author">
              <w:r w:rsidDel="00676789">
                <w:rPr>
                  <w:rFonts w:ascii="Times New Roman" w:hAnsi="Times New Roman" w:cs="Times New Roman"/>
                  <w:sz w:val="20"/>
                  <w:szCs w:val="20"/>
                  <w:lang w:val="en-GB"/>
                </w:rPr>
                <w:delText>LTG</w:delText>
              </w:r>
              <w:r w:rsidR="00401FE6" w:rsidDel="00676789">
                <w:rPr>
                  <w:rFonts w:ascii="Times New Roman" w:hAnsi="Times New Roman" w:cs="Times New Roman"/>
                  <w:sz w:val="20"/>
                  <w:szCs w:val="20"/>
                  <w:lang w:val="en-GB"/>
                </w:rPr>
                <w:delText>/transitional</w:delText>
              </w:r>
              <w:r w:rsidDel="00676789">
                <w:rPr>
                  <w:rFonts w:ascii="Times New Roman" w:hAnsi="Times New Roman" w:cs="Times New Roman"/>
                  <w:sz w:val="20"/>
                  <w:szCs w:val="20"/>
                  <w:lang w:val="en-GB"/>
                </w:rPr>
                <w:delText xml:space="preserve"> measures</w:delText>
              </w:r>
            </w:del>
            <w:r>
              <w:rPr>
                <w:rFonts w:ascii="Times New Roman" w:hAnsi="Times New Roman" w:cs="Times New Roman"/>
                <w:sz w:val="20"/>
                <w:szCs w:val="20"/>
                <w:lang w:val="en-GB"/>
              </w:rPr>
              <w:t>.</w:t>
            </w:r>
          </w:p>
        </w:tc>
      </w:tr>
    </w:tbl>
    <w:p w:rsidR="00641969" w:rsidRPr="00073B1F" w:rsidRDefault="00641969" w:rsidP="00873986">
      <w:pPr>
        <w:rPr>
          <w:lang w:val="en-GB"/>
        </w:rPr>
      </w:pPr>
    </w:p>
    <w:sectPr w:rsidR="00641969" w:rsidRPr="00073B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73986"/>
    <w:rsid w:val="00007D46"/>
    <w:rsid w:val="00043FD3"/>
    <w:rsid w:val="0005312B"/>
    <w:rsid w:val="0006765A"/>
    <w:rsid w:val="00073B1F"/>
    <w:rsid w:val="0007700E"/>
    <w:rsid w:val="0009259A"/>
    <w:rsid w:val="000B616E"/>
    <w:rsid w:val="000C2714"/>
    <w:rsid w:val="000D236F"/>
    <w:rsid w:val="000F3016"/>
    <w:rsid w:val="00116B81"/>
    <w:rsid w:val="00117F4D"/>
    <w:rsid w:val="001340DC"/>
    <w:rsid w:val="0016414F"/>
    <w:rsid w:val="001E508E"/>
    <w:rsid w:val="001E7DA9"/>
    <w:rsid w:val="002001B5"/>
    <w:rsid w:val="00200EC4"/>
    <w:rsid w:val="00215051"/>
    <w:rsid w:val="0021648F"/>
    <w:rsid w:val="0022470A"/>
    <w:rsid w:val="00224D30"/>
    <w:rsid w:val="00283B3E"/>
    <w:rsid w:val="002B5EB5"/>
    <w:rsid w:val="002D3D4B"/>
    <w:rsid w:val="002F5004"/>
    <w:rsid w:val="003254F4"/>
    <w:rsid w:val="00363326"/>
    <w:rsid w:val="00373384"/>
    <w:rsid w:val="003A2966"/>
    <w:rsid w:val="003F746C"/>
    <w:rsid w:val="00401FE6"/>
    <w:rsid w:val="00416B4A"/>
    <w:rsid w:val="0043619C"/>
    <w:rsid w:val="00445626"/>
    <w:rsid w:val="004540BA"/>
    <w:rsid w:val="004833CF"/>
    <w:rsid w:val="004D71E0"/>
    <w:rsid w:val="004F5AE7"/>
    <w:rsid w:val="00522FF8"/>
    <w:rsid w:val="00573F19"/>
    <w:rsid w:val="005C0ED9"/>
    <w:rsid w:val="005D3D4A"/>
    <w:rsid w:val="005E37B5"/>
    <w:rsid w:val="00615CF6"/>
    <w:rsid w:val="00624E25"/>
    <w:rsid w:val="00641969"/>
    <w:rsid w:val="00655A6D"/>
    <w:rsid w:val="00661146"/>
    <w:rsid w:val="00661A9D"/>
    <w:rsid w:val="00676789"/>
    <w:rsid w:val="006F704C"/>
    <w:rsid w:val="00702663"/>
    <w:rsid w:val="007273E5"/>
    <w:rsid w:val="00733202"/>
    <w:rsid w:val="007425E3"/>
    <w:rsid w:val="00775C8E"/>
    <w:rsid w:val="0078138A"/>
    <w:rsid w:val="00782C37"/>
    <w:rsid w:val="007A0631"/>
    <w:rsid w:val="007A2E0C"/>
    <w:rsid w:val="00853BE0"/>
    <w:rsid w:val="00873986"/>
    <w:rsid w:val="008D10DE"/>
    <w:rsid w:val="009225C8"/>
    <w:rsid w:val="00960EE3"/>
    <w:rsid w:val="00962D3D"/>
    <w:rsid w:val="009919C0"/>
    <w:rsid w:val="009A0DB6"/>
    <w:rsid w:val="009B09AF"/>
    <w:rsid w:val="009D4FA7"/>
    <w:rsid w:val="009F4C8D"/>
    <w:rsid w:val="00A30DCD"/>
    <w:rsid w:val="00A54C6A"/>
    <w:rsid w:val="00A56A42"/>
    <w:rsid w:val="00AB4BC6"/>
    <w:rsid w:val="00AC1B79"/>
    <w:rsid w:val="00AF316A"/>
    <w:rsid w:val="00B00526"/>
    <w:rsid w:val="00B945D5"/>
    <w:rsid w:val="00BC0F3D"/>
    <w:rsid w:val="00BE4917"/>
    <w:rsid w:val="00C350DE"/>
    <w:rsid w:val="00C41668"/>
    <w:rsid w:val="00C53211"/>
    <w:rsid w:val="00C641CC"/>
    <w:rsid w:val="00CF5376"/>
    <w:rsid w:val="00D05A21"/>
    <w:rsid w:val="00D23E65"/>
    <w:rsid w:val="00D5189A"/>
    <w:rsid w:val="00D70019"/>
    <w:rsid w:val="00D93030"/>
    <w:rsid w:val="00DA3A95"/>
    <w:rsid w:val="00DB2EDE"/>
    <w:rsid w:val="00DE33A6"/>
    <w:rsid w:val="00E02CBB"/>
    <w:rsid w:val="00E10E91"/>
    <w:rsid w:val="00E117FC"/>
    <w:rsid w:val="00E61334"/>
    <w:rsid w:val="00E61FC6"/>
    <w:rsid w:val="00E70FBA"/>
    <w:rsid w:val="00EA1FE9"/>
    <w:rsid w:val="00EF4F4A"/>
    <w:rsid w:val="00F21169"/>
    <w:rsid w:val="00FD43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D05A21"/>
    <w:rPr>
      <w:sz w:val="16"/>
      <w:szCs w:val="16"/>
    </w:rPr>
  </w:style>
  <w:style w:type="paragraph" w:styleId="CommentText">
    <w:name w:val="annotation text"/>
    <w:basedOn w:val="Normal"/>
    <w:link w:val="CommentTextChar"/>
    <w:uiPriority w:val="99"/>
    <w:semiHidden/>
    <w:unhideWhenUsed/>
    <w:rsid w:val="00D05A21"/>
    <w:pPr>
      <w:spacing w:line="240" w:lineRule="auto"/>
    </w:pPr>
    <w:rPr>
      <w:sz w:val="20"/>
      <w:szCs w:val="20"/>
    </w:rPr>
  </w:style>
  <w:style w:type="character" w:customStyle="1" w:styleId="CommentTextChar">
    <w:name w:val="Comment Text Char"/>
    <w:basedOn w:val="DefaultParagraphFont"/>
    <w:link w:val="CommentText"/>
    <w:uiPriority w:val="99"/>
    <w:semiHidden/>
    <w:rsid w:val="00D05A21"/>
    <w:rPr>
      <w:sz w:val="20"/>
      <w:szCs w:val="20"/>
    </w:rPr>
  </w:style>
  <w:style w:type="paragraph" w:styleId="CommentSubject">
    <w:name w:val="annotation subject"/>
    <w:basedOn w:val="CommentText"/>
    <w:next w:val="CommentText"/>
    <w:link w:val="CommentSubjectChar"/>
    <w:uiPriority w:val="99"/>
    <w:semiHidden/>
    <w:unhideWhenUsed/>
    <w:rsid w:val="00D05A21"/>
    <w:rPr>
      <w:b/>
      <w:bCs/>
    </w:rPr>
  </w:style>
  <w:style w:type="character" w:customStyle="1" w:styleId="CommentSubjectChar">
    <w:name w:val="Comment Subject Char"/>
    <w:basedOn w:val="CommentTextChar"/>
    <w:link w:val="CommentSubject"/>
    <w:uiPriority w:val="99"/>
    <w:semiHidden/>
    <w:rsid w:val="00D05A2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D05A21"/>
    <w:rPr>
      <w:sz w:val="16"/>
      <w:szCs w:val="16"/>
    </w:rPr>
  </w:style>
  <w:style w:type="paragraph" w:styleId="CommentText">
    <w:name w:val="annotation text"/>
    <w:basedOn w:val="Normal"/>
    <w:link w:val="CommentTextChar"/>
    <w:uiPriority w:val="99"/>
    <w:semiHidden/>
    <w:unhideWhenUsed/>
    <w:rsid w:val="00D05A21"/>
    <w:pPr>
      <w:spacing w:line="240" w:lineRule="auto"/>
    </w:pPr>
    <w:rPr>
      <w:sz w:val="20"/>
      <w:szCs w:val="20"/>
    </w:rPr>
  </w:style>
  <w:style w:type="character" w:customStyle="1" w:styleId="CommentTextChar">
    <w:name w:val="Comment Text Char"/>
    <w:basedOn w:val="DefaultParagraphFont"/>
    <w:link w:val="CommentText"/>
    <w:uiPriority w:val="99"/>
    <w:semiHidden/>
    <w:rsid w:val="00D05A21"/>
    <w:rPr>
      <w:sz w:val="20"/>
      <w:szCs w:val="20"/>
    </w:rPr>
  </w:style>
  <w:style w:type="paragraph" w:styleId="CommentSubject">
    <w:name w:val="annotation subject"/>
    <w:basedOn w:val="CommentText"/>
    <w:next w:val="CommentText"/>
    <w:link w:val="CommentSubjectChar"/>
    <w:uiPriority w:val="99"/>
    <w:semiHidden/>
    <w:unhideWhenUsed/>
    <w:rsid w:val="00D05A21"/>
    <w:rPr>
      <w:b/>
      <w:bCs/>
    </w:rPr>
  </w:style>
  <w:style w:type="character" w:customStyle="1" w:styleId="CommentSubjectChar">
    <w:name w:val="Comment Subject Char"/>
    <w:basedOn w:val="CommentTextChar"/>
    <w:link w:val="CommentSubject"/>
    <w:uiPriority w:val="99"/>
    <w:semiHidden/>
    <w:rsid w:val="00D05A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1EB21-7AD6-4653-8555-2234E2D3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5559</Words>
  <Characters>31689</Characters>
  <Application>Microsoft Office Word</Application>
  <DocSecurity>0</DocSecurity>
  <Lines>264</Lines>
  <Paragraphs>74</Paragraphs>
  <ScaleCrop>false</ScaleCrop>
  <Company/>
  <LinksUpToDate>false</LinksUpToDate>
  <CharactersWithSpaces>37174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2015-07-02T21:02:00Z</dcterms:created>
  <dcterms:modified xsi:type="dcterms:W3CDTF">2015-07-02T21:03:00Z</dcterms:modified>
</cp:coreProperties>
</file>